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74AD3" w14:textId="4BD70712" w:rsidR="00633E5A" w:rsidRPr="00633E5A" w:rsidRDefault="006E3F08" w:rsidP="00633E5A">
      <w:pPr>
        <w:spacing w:after="0"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633E5A">
        <w:rPr>
          <w:rFonts w:asciiTheme="minorHAnsi" w:hAnsiTheme="minorHAnsi" w:cstheme="minorHAnsi"/>
          <w:b/>
          <w:sz w:val="22"/>
          <w:szCs w:val="22"/>
        </w:rPr>
        <w:t xml:space="preserve">Wymagania na oceny </w:t>
      </w:r>
      <w:bookmarkStart w:id="0" w:name="_Hlk172629714"/>
      <w:r w:rsidR="00633E5A" w:rsidRPr="00633E5A">
        <w:rPr>
          <w:rFonts w:asciiTheme="minorHAnsi" w:hAnsiTheme="minorHAnsi" w:cstheme="minorHAnsi"/>
          <w:b/>
          <w:sz w:val="22"/>
          <w:szCs w:val="22"/>
        </w:rPr>
        <w:t>„Zrozumieć przeszłość” do historii dla klasy 4 liceum ogólnokształcącego i technikum – zakres rozszerzony</w:t>
      </w:r>
    </w:p>
    <w:p w14:paraId="188AC159" w14:textId="027BA565" w:rsidR="00633E5A" w:rsidRDefault="00D70243" w:rsidP="00777DAF">
      <w:pPr>
        <w:pStyle w:val="Tabelaszerokalistapunktowana"/>
        <w:numPr>
          <w:ilvl w:val="0"/>
          <w:numId w:val="0"/>
        </w:numPr>
        <w:rPr>
          <w:rFonts w:asciiTheme="minorHAnsi" w:hAnsiTheme="minorHAnsi" w:cstheme="minorHAnsi"/>
          <w:iCs w:val="0"/>
          <w:sz w:val="22"/>
          <w:szCs w:val="22"/>
        </w:rPr>
      </w:pPr>
      <w:bookmarkStart w:id="1" w:name="_Hlk172632835"/>
      <w:r>
        <w:rPr>
          <w:rFonts w:asciiTheme="minorHAnsi" w:hAnsiTheme="minorHAnsi" w:cstheme="minorHAnsi"/>
          <w:iCs w:val="0"/>
          <w:sz w:val="22"/>
          <w:szCs w:val="22"/>
        </w:rPr>
        <w:t>U</w:t>
      </w:r>
      <w:r w:rsidRPr="00D70243">
        <w:rPr>
          <w:rFonts w:asciiTheme="minorHAnsi" w:hAnsiTheme="minorHAnsi" w:cstheme="minorHAnsi"/>
          <w:iCs w:val="0"/>
          <w:sz w:val="22"/>
          <w:szCs w:val="22"/>
        </w:rPr>
        <w:t xml:space="preserve">względnia zapisy </w:t>
      </w:r>
      <w:r w:rsidR="00FA59B2" w:rsidRPr="00D70243">
        <w:rPr>
          <w:rFonts w:asciiTheme="minorHAnsi" w:hAnsiTheme="minorHAnsi" w:cstheme="minorHAnsi"/>
          <w:iCs w:val="0"/>
          <w:sz w:val="22"/>
          <w:szCs w:val="22"/>
        </w:rPr>
        <w:t>uszczuplonej podstawy programowej</w:t>
      </w:r>
      <w:r w:rsidR="00FA59B2" w:rsidRPr="00D70243">
        <w:rPr>
          <w:rFonts w:asciiTheme="minorHAnsi" w:hAnsiTheme="minorHAnsi" w:cstheme="minorHAnsi"/>
          <w:iCs w:val="0"/>
          <w:sz w:val="22"/>
          <w:szCs w:val="22"/>
        </w:rPr>
        <w:t xml:space="preserve"> </w:t>
      </w:r>
      <w:r w:rsidRPr="00D70243">
        <w:rPr>
          <w:rFonts w:asciiTheme="minorHAnsi" w:hAnsiTheme="minorHAnsi" w:cstheme="minorHAnsi"/>
          <w:iCs w:val="0"/>
          <w:sz w:val="22"/>
          <w:szCs w:val="22"/>
        </w:rPr>
        <w:t>z 2024 r.</w:t>
      </w:r>
    </w:p>
    <w:bookmarkEnd w:id="0"/>
    <w:bookmarkEnd w:id="1"/>
    <w:p w14:paraId="0A6A3980" w14:textId="77777777" w:rsidR="006E3F08" w:rsidRPr="0040135E" w:rsidRDefault="006E3F08" w:rsidP="00543F0A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15310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2126"/>
        <w:gridCol w:w="2268"/>
        <w:gridCol w:w="2268"/>
        <w:gridCol w:w="2268"/>
        <w:gridCol w:w="2268"/>
        <w:gridCol w:w="2268"/>
      </w:tblGrid>
      <w:tr w:rsidR="00777DAF" w:rsidRPr="0040135E" w14:paraId="03656E0D" w14:textId="77777777" w:rsidTr="002D71A8">
        <w:trPr>
          <w:trHeight w:val="345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0FE2935B" w14:textId="511A1C6A" w:rsidR="00777DAF" w:rsidRPr="0040135E" w:rsidRDefault="00777DAF" w:rsidP="00777DAF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Tytuł rozdziału/lekcji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3307FEC" w14:textId="77777777" w:rsidR="00777DAF" w:rsidRPr="0040135E" w:rsidRDefault="00777DAF" w:rsidP="006A12D1">
            <w:pPr>
              <w:snapToGrid w:val="0"/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1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6A858DB" w14:textId="77777777" w:rsidR="00777DAF" w:rsidRPr="0040135E" w:rsidRDefault="00777DAF" w:rsidP="00777DAF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777DAF" w:rsidRPr="0040135E" w14:paraId="7C854721" w14:textId="77777777" w:rsidTr="002D71A8">
        <w:trPr>
          <w:trHeight w:val="465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733D5D7" w14:textId="77777777" w:rsidR="00777DAF" w:rsidRPr="0040135E" w:rsidRDefault="00777DAF" w:rsidP="00777DAF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87A3CF" w14:textId="77777777" w:rsidR="00777DAF" w:rsidRPr="0040135E" w:rsidRDefault="00777DAF" w:rsidP="006A12D1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7A40C3A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Ocena dopuszczająca</w:t>
            </w:r>
          </w:p>
          <w:p w14:paraId="0B75C040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F5D0D0D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Ocena dostateczna</w:t>
            </w:r>
          </w:p>
          <w:p w14:paraId="6FCA6F3B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41A1D86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Ocena dobra</w:t>
            </w:r>
          </w:p>
          <w:p w14:paraId="38EB7785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C54FAFD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Ocena bardzo dobra</w:t>
            </w:r>
          </w:p>
          <w:p w14:paraId="232D954D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6C57933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Ocena celująca</w:t>
            </w:r>
          </w:p>
          <w:p w14:paraId="00C76549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777DAF" w:rsidRPr="0040135E" w14:paraId="2976B722" w14:textId="77777777" w:rsidTr="002D71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shd w:val="clear" w:color="auto" w:fill="D9D9D9" w:themeFill="background1" w:themeFillShade="D9"/>
          </w:tcPr>
          <w:p w14:paraId="322AA7DE" w14:textId="24AD972A" w:rsidR="00777DAF" w:rsidRPr="0040135E" w:rsidRDefault="00777DAF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I. II wojna światowa</w:t>
            </w:r>
          </w:p>
        </w:tc>
      </w:tr>
      <w:tr w:rsidR="00BB53D9" w:rsidRPr="0040135E" w14:paraId="6E8D2855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7442C23A" w14:textId="77777777" w:rsidR="0007378F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Napaść III Rzeszy </w:t>
            </w:r>
            <w:r w:rsidR="0007378F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</w:p>
          <w:p w14:paraId="3C7ED14E" w14:textId="1937F3FD" w:rsidR="00BB53D9" w:rsidRPr="0040135E" w:rsidRDefault="0007378F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ZSRS 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>na Polskę</w:t>
            </w:r>
          </w:p>
        </w:tc>
        <w:tc>
          <w:tcPr>
            <w:tcW w:w="2126" w:type="dxa"/>
          </w:tcPr>
          <w:p w14:paraId="6AAE7553" w14:textId="77777777" w:rsidR="00BB53D9" w:rsidRPr="0040135E" w:rsidRDefault="00BB53D9" w:rsidP="0007378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Plany wojenne Rzeczypospolitej</w:t>
            </w:r>
          </w:p>
          <w:p w14:paraId="41D7DBED" w14:textId="77777777" w:rsidR="00BB53D9" w:rsidRPr="0040135E" w:rsidRDefault="00BB53D9" w:rsidP="0007378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Armia polska</w:t>
            </w:r>
          </w:p>
          <w:p w14:paraId="111CE6B9" w14:textId="77777777" w:rsidR="00BB53D9" w:rsidRPr="0040135E" w:rsidRDefault="00BB53D9" w:rsidP="0007378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Niemieckie plany wojny błyskawicznej</w:t>
            </w:r>
          </w:p>
          <w:p w14:paraId="1CCBEF99" w14:textId="77777777" w:rsidR="00BB53D9" w:rsidRPr="0040135E" w:rsidRDefault="00BB53D9" w:rsidP="0007378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Wybuch wojny </w:t>
            </w:r>
          </w:p>
          <w:p w14:paraId="3CEB5B75" w14:textId="61CDFBA0" w:rsidR="00BB53D9" w:rsidRPr="006E5A0F" w:rsidRDefault="00BB53D9" w:rsidP="000C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6E5A0F">
              <w:rPr>
                <w:rFonts w:cstheme="minorHAnsi"/>
                <w:sz w:val="20"/>
                <w:szCs w:val="20"/>
              </w:rPr>
              <w:t>Bitwa graniczna</w:t>
            </w:r>
            <w:r w:rsidR="006E5A0F" w:rsidRPr="006E5A0F">
              <w:rPr>
                <w:rFonts w:cstheme="minorHAnsi"/>
                <w:sz w:val="20"/>
                <w:szCs w:val="20"/>
              </w:rPr>
              <w:t xml:space="preserve"> i utrata </w:t>
            </w:r>
            <w:r w:rsidRPr="006E5A0F">
              <w:rPr>
                <w:rFonts w:cstheme="minorHAnsi"/>
                <w:sz w:val="20"/>
                <w:szCs w:val="20"/>
              </w:rPr>
              <w:t>linii wielkich rzek</w:t>
            </w:r>
          </w:p>
          <w:p w14:paraId="7DF57647" w14:textId="77777777" w:rsidR="00BB53D9" w:rsidRPr="0040135E" w:rsidRDefault="00BB53D9" w:rsidP="0007378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Bitwa nad Bzurą</w:t>
            </w:r>
          </w:p>
          <w:p w14:paraId="0E7E4D23" w14:textId="77777777" w:rsidR="00BB53D9" w:rsidRDefault="00BB53D9" w:rsidP="0007378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Postawa aliantów</w:t>
            </w:r>
          </w:p>
          <w:p w14:paraId="2C4696F5" w14:textId="77777777" w:rsidR="0007378F" w:rsidRPr="0040135E" w:rsidRDefault="0007378F" w:rsidP="0007378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Atak wojsk sowieckich</w:t>
            </w:r>
          </w:p>
          <w:p w14:paraId="2B1A0F98" w14:textId="77777777" w:rsidR="0007378F" w:rsidRPr="0040135E" w:rsidRDefault="0007378F" w:rsidP="0007378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Ewakuacja władz</w:t>
            </w:r>
          </w:p>
          <w:p w14:paraId="21D504D9" w14:textId="77777777" w:rsidR="0007378F" w:rsidRPr="0040135E" w:rsidRDefault="0007378F" w:rsidP="0007378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Walki z Armią Czerwoną</w:t>
            </w:r>
          </w:p>
          <w:p w14:paraId="35859F52" w14:textId="647DB18E" w:rsidR="0007378F" w:rsidRPr="0040135E" w:rsidRDefault="006E5A0F" w:rsidP="006E5A0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Zakończenie walki i bilans września</w:t>
            </w:r>
          </w:p>
        </w:tc>
        <w:tc>
          <w:tcPr>
            <w:tcW w:w="2268" w:type="dxa"/>
          </w:tcPr>
          <w:p w14:paraId="21F4E7CF" w14:textId="630C2F28" w:rsidR="00BB53D9" w:rsidRPr="0040135E" w:rsidRDefault="00BB53D9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plan operacyjny „Zachód”, wojna błyskawiczna</w:t>
            </w:r>
            <w:r w:rsidR="00FB54A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(Blitzkrieg), bitwa graniczna</w:t>
            </w:r>
          </w:p>
          <w:p w14:paraId="4B6DB342" w14:textId="325A9BF6" w:rsidR="00BB53D9" w:rsidRPr="0040135E" w:rsidRDefault="00BB53D9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atak III Rzeszy na Polskę</w:t>
            </w:r>
            <w:r w:rsidR="00FB54A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(1 IX 1939), bitwę graniczną (1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3 IX 1939)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>agresję ZSRS na Polskę (17 IX 1939)</w:t>
            </w:r>
          </w:p>
          <w:p w14:paraId="4A82DA9F" w14:textId="4A647599" w:rsidR="00BB53D9" w:rsidRPr="0040135E" w:rsidRDefault="005E249F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obronę Westerplatte (1–7 IX 1939), 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>obronę Wizny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>10 IX 1939)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 xml:space="preserve">, bitwy 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>nad Bzurą (9–22 IX 1939)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 xml:space="preserve"> oraz 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>pod Kockiem (2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>6 X 1939)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14:paraId="7516A9BE" w14:textId="78A6CC83" w:rsidR="007965DC" w:rsidRPr="0040135E" w:rsidRDefault="00BB53D9" w:rsidP="007965D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Henryka Sucharskiego, Winstona Churchilla, Edwarda Rydza-Śmigłego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>Ignacego Mościckiego</w:t>
            </w:r>
          </w:p>
          <w:p w14:paraId="28C8C028" w14:textId="77777777" w:rsidR="00BB53D9" w:rsidRPr="0040135E" w:rsidRDefault="00BB53D9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wyjaśnia, na czym polegała wojna błyskawiczna </w:t>
            </w:r>
          </w:p>
          <w:p w14:paraId="4A3906F1" w14:textId="77777777" w:rsidR="00E966CD" w:rsidRPr="0040135E" w:rsidRDefault="00E966CD" w:rsidP="00E966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wydarzenia, które rozpoczęły II wojnę światową</w:t>
            </w:r>
          </w:p>
          <w:p w14:paraId="6AF654F3" w14:textId="7BC56457" w:rsidR="00E966CD" w:rsidRDefault="00E966CD" w:rsidP="00E966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wymienia kluczowe bitwy wojny obronnej Polski i wyjaśnia ich znaczenie dla kampanii wrześniowej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50328BD" w14:textId="77777777" w:rsidR="007965DC" w:rsidRPr="0040135E" w:rsidRDefault="007965DC" w:rsidP="007965D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przebiegu walk we wrześniu 1939 r. miała obrona Warszawy</w:t>
            </w:r>
          </w:p>
          <w:p w14:paraId="331C74F3" w14:textId="77777777" w:rsidR="008E33E2" w:rsidRPr="0040135E" w:rsidRDefault="008E33E2" w:rsidP="008E33E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przedstawia bilans wojny obronnej Polski</w:t>
            </w:r>
          </w:p>
          <w:p w14:paraId="1A3227C0" w14:textId="6F90C955" w:rsidR="00BB53D9" w:rsidRPr="0040135E" w:rsidRDefault="00BB53D9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7EF6069" w14:textId="76FE0846"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2D3A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dziwna wojna (wojna siedząca),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dywersja, V kolumna</w:t>
            </w:r>
          </w:p>
          <w:p w14:paraId="1552851F" w14:textId="44B35DC1"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bitwy pod Mokrą (1 IX 1939), wypowiedzenie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wojny Niemcom przez Wielką</w:t>
            </w:r>
            <w:r w:rsidR="00FB54A7">
              <w:rPr>
                <w:rFonts w:asciiTheme="minorHAnsi" w:hAnsiTheme="minorHAnsi" w:cstheme="minorHAnsi"/>
                <w:sz w:val="20"/>
                <w:szCs w:val="20"/>
              </w:rPr>
              <w:t xml:space="preserve"> Brytanię i Francję (3 IX 1939)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>ewakuację władz polskich do Rumunii (17/18 IX 1939)</w:t>
            </w:r>
          </w:p>
          <w:p w14:paraId="19C9BC19" w14:textId="0B005B75" w:rsidR="00BB53D9" w:rsidRPr="0040135E" w:rsidRDefault="005E249F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miejsca głównych walk podczas bitwy granicznej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>obronę Warszawy (8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>28 IX 1939)</w:t>
            </w:r>
          </w:p>
          <w:p w14:paraId="0C2DFDB2" w14:textId="77777777" w:rsidR="00FB54A7" w:rsidRPr="0040135E" w:rsidRDefault="00FB54A7" w:rsidP="00FB54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główne kierunki natarcia wojsk niemieckich na Polskę</w:t>
            </w:r>
          </w:p>
          <w:p w14:paraId="0A6929E3" w14:textId="33A23DC5" w:rsidR="007965DC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>Władysława Raginisa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>Stefana Starzyńskiego,</w:t>
            </w:r>
            <w:r w:rsidR="007965DC" w:rsidRPr="0040135E">
              <w:t xml:space="preserve"> 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Franciszka Kleeberga </w:t>
            </w:r>
          </w:p>
          <w:p w14:paraId="32E3537E" w14:textId="77777777" w:rsidR="00246C69" w:rsidRPr="0040135E" w:rsidRDefault="00246C69" w:rsidP="00246C6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określa, jakie wspólne cele łączyły Niemcy i ZSRR w 1939 r.</w:t>
            </w:r>
          </w:p>
          <w:p w14:paraId="438BB028" w14:textId="25F69A0B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stan organizacji i uzbrojeni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polskiej armii w przededniu II wojny światowej</w:t>
            </w:r>
          </w:p>
          <w:p w14:paraId="12EF0F52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wyjaśnia, jakie znaczenie dla społeczeństwa polskiego miała obrona Westerplatte</w:t>
            </w:r>
          </w:p>
          <w:p w14:paraId="53B5B633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przebieg tzw. bitwy granicznej</w:t>
            </w:r>
          </w:p>
          <w:p w14:paraId="085399DA" w14:textId="25F99FBA" w:rsidR="000E2D3A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wyjaśnia przyczyny sukcesów wojsk niemieckich w walce z Polakami</w:t>
            </w:r>
          </w:p>
          <w:p w14:paraId="3E463645" w14:textId="77777777" w:rsidR="008F5D29" w:rsidRPr="0040135E" w:rsidRDefault="008F5D29" w:rsidP="008F5D2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przebieg walk wojsk polskich z Armią Czerwoną</w:t>
            </w:r>
          </w:p>
          <w:p w14:paraId="0A506525" w14:textId="77777777" w:rsidR="008F5D29" w:rsidRPr="0040135E" w:rsidRDefault="008F5D29" w:rsidP="008F5D2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postawę wojsk niemieckich 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sow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ieckich wobec polskich jeńców i ludności cywilnej</w:t>
            </w:r>
          </w:p>
          <w:p w14:paraId="74716BEC" w14:textId="16185956" w:rsidR="008F5D29" w:rsidRPr="0040135E" w:rsidRDefault="008F5D29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klęski wojsk polskich w walkach we wrześniu 1939 r.</w:t>
            </w:r>
          </w:p>
          <w:p w14:paraId="1714FA08" w14:textId="6DED18F4"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9A179AE" w14:textId="44BF1659"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Fall Weiss, prowokacja gliwicka</w:t>
            </w:r>
            <w:r w:rsidR="008F5D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8F5D2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przedmoście rumuńskie</w:t>
            </w:r>
          </w:p>
          <w:p w14:paraId="02C5D877" w14:textId="588C7C0A"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prowokację gliwicką (31 VIII 1939), szarżę pod Krojantami (1 IX 1939)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, tajną konferencję w Abbeville (12 IX 1939)</w:t>
            </w:r>
            <w:r w:rsidR="008F5D2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F5D29" w:rsidRPr="0040135E">
              <w:rPr>
                <w:rFonts w:asciiTheme="minorHAnsi" w:hAnsiTheme="minorHAnsi" w:cstheme="minorHAnsi"/>
                <w:sz w:val="20"/>
                <w:szCs w:val="20"/>
              </w:rPr>
              <w:t>decyzję władz polskich o opuszczeniu Warszawy (6/7 IX 1939)</w:t>
            </w:r>
          </w:p>
          <w:p w14:paraId="7B0DEEF2" w14:textId="4ADDA530" w:rsidR="00BB53D9" w:rsidRPr="0040135E" w:rsidRDefault="005E249F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</w:t>
            </w:r>
            <w:r w:rsidR="00367848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6B16D3">
              <w:rPr>
                <w:rFonts w:asciiTheme="minorHAnsi" w:hAnsiTheme="minorHAnsi" w:cstheme="minorHAnsi"/>
                <w:sz w:val="20"/>
                <w:szCs w:val="20"/>
              </w:rPr>
              <w:t xml:space="preserve"> pod 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>Tomaszowem Mazowieckim (4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>7 IX 1939)</w:t>
            </w:r>
            <w:r w:rsidR="00B510DD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t>obronę Lwowa (12</w:t>
            </w:r>
            <w:r w:rsidR="00B510DD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t>22 IX 1939), kapitulację Helu (2 X 1939</w:t>
            </w:r>
            <w:r w:rsidR="00B510DD">
              <w:rPr>
                <w:rFonts w:asciiTheme="minorHAnsi" w:hAnsiTheme="minorHAnsi" w:cstheme="minorHAnsi"/>
                <w:sz w:val="20"/>
                <w:szCs w:val="20"/>
              </w:rPr>
              <w:t>),</w:t>
            </w:r>
          </w:p>
          <w:p w14:paraId="6094B014" w14:textId="43E5A352" w:rsidR="00BB53D9" w:rsidRPr="0040135E" w:rsidRDefault="00BB53D9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2D3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Franciszka Dąbrowskiego,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Heinza Guderiana, Juliusza Rómmla, Tadeusza Kutrzeby, Neville’a Chamberlaina</w:t>
            </w:r>
            <w:r w:rsidR="00B510DD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t>Józefa Unruga,</w:t>
            </w:r>
          </w:p>
          <w:p w14:paraId="6F74B477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charakteryzuje polski plan wojny z Niemcami</w:t>
            </w:r>
          </w:p>
          <w:p w14:paraId="27774A70" w14:textId="12345CCA" w:rsidR="000E2D3A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omawia taktyczne założenia 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Fall Weiss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7303ADAF" w14:textId="77777777" w:rsidR="008F5D29" w:rsidRDefault="008F5D29" w:rsidP="008F5D2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wyjaśnia, na czym polegał plan operacyjny „Zachód”</w:t>
            </w:r>
          </w:p>
          <w:p w14:paraId="74256643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porównuje stosunek sił i uzbrojenia armii polskiej i niemieckiej</w:t>
            </w:r>
          </w:p>
          <w:p w14:paraId="266F637C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przedstawia działania dywersyjne przeprowadzone przez Niemców przed wybuchem wojny</w:t>
            </w:r>
          </w:p>
          <w:p w14:paraId="16ABCF4E" w14:textId="77777777" w:rsidR="00FB54A7" w:rsidRPr="0040135E" w:rsidRDefault="00FB54A7" w:rsidP="00FB54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okoliczności, w jakich doszło do bitwy nad Bzurą</w:t>
            </w:r>
          </w:p>
          <w:p w14:paraId="4359B61F" w14:textId="5DE39EC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wyjaśnia, w jakich okolicznościach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wojska polskie utraciły linię wielkich rzek</w:t>
            </w:r>
          </w:p>
          <w:p w14:paraId="004F2D69" w14:textId="5B5AD850" w:rsidR="00BB53D9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politykę sojuszników Polski w czasie trwania wojny obronnej</w:t>
            </w:r>
            <w:r w:rsidR="00B510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92BE9EB" w14:textId="5194734A" w:rsidR="00B510DD" w:rsidRDefault="00B510DD" w:rsidP="00B510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wydarzenia zadecydowały o opuszczeniu kraju przez polskie władze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7A49B33" w14:textId="427BE44F" w:rsidR="00B510DD" w:rsidRPr="0040135E" w:rsidRDefault="00B510DD" w:rsidP="00B510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jakich argumentów użył Stalin, aby uzasadnić wkroczenie </w:t>
            </w:r>
            <w:r w:rsidR="00367848">
              <w:rPr>
                <w:rFonts w:asciiTheme="minorHAnsi" w:hAnsiTheme="minorHAnsi" w:cstheme="minorHAnsi"/>
                <w:sz w:val="20"/>
                <w:szCs w:val="20"/>
              </w:rPr>
              <w:t>swoich</w:t>
            </w:r>
            <w:r w:rsidR="0036784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wojsk na terytorium Polski</w:t>
            </w:r>
          </w:p>
          <w:p w14:paraId="78E06DFB" w14:textId="77777777" w:rsidR="00574169" w:rsidRDefault="00B510DD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postawę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aczelnego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owództwa i polskich władz w czasie wojny obronnej</w:t>
            </w:r>
          </w:p>
          <w:p w14:paraId="58C9F0F8" w14:textId="0F34D51D" w:rsidR="00DA7E3F" w:rsidRPr="0040135E" w:rsidRDefault="00DA7E3F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B6A7C22" w14:textId="2EF3A844" w:rsidR="00BB53D9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„krwawą niedzielę” w Bydgoszczy (3 IX 1939)</w:t>
            </w:r>
            <w:r w:rsidR="00B510DD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t>bitwę pod Szackiem (28</w:t>
            </w:r>
            <w:r w:rsidR="00B510DD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t>29 IX 1939)</w:t>
            </w:r>
          </w:p>
          <w:p w14:paraId="213DC4B4" w14:textId="1CBDD9D0" w:rsidR="000E2D3A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</w:t>
            </w:r>
            <w:r w:rsidR="00B510DD">
              <w:rPr>
                <w:rFonts w:asciiTheme="minorHAnsi" w:hAnsiTheme="minorHAnsi" w:cstheme="minorHAnsi"/>
                <w:sz w:val="20"/>
                <w:szCs w:val="20"/>
              </w:rPr>
              <w:t xml:space="preserve">cie: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Waleriana Czumy</w:t>
            </w:r>
            <w:r w:rsidR="00B510DD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t>Wacława Grzybowskiego, Wilhelma Orlika-Rückemanna, Tadeusza Piskora, Czesława Langnera,</w:t>
            </w:r>
            <w:r w:rsidR="00B510DD" w:rsidRPr="0040135E">
              <w:t xml:space="preserve"> </w:t>
            </w:r>
            <w:r w:rsidR="006E5A0F" w:rsidRPr="0040135E">
              <w:rPr>
                <w:rFonts w:asciiTheme="minorHAnsi" w:hAnsiTheme="minorHAnsi" w:cstheme="minorHAnsi"/>
                <w:sz w:val="20"/>
                <w:szCs w:val="20"/>
              </w:rPr>
              <w:t>Reinharda Heydricha,</w:t>
            </w:r>
          </w:p>
          <w:p w14:paraId="3E922542" w14:textId="77777777" w:rsidR="006E5A0F" w:rsidRPr="0040135E" w:rsidRDefault="006E5A0F" w:rsidP="006E5A0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główne założenia koncepcji przedmościa rumuńskiego</w:t>
            </w:r>
          </w:p>
          <w:p w14:paraId="5A947694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przedstawia sytuację międzynarodową Polski przed wybuchem wojny</w:t>
            </w:r>
          </w:p>
          <w:p w14:paraId="154C0A8F" w14:textId="59AFE9E5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wyjaśnia, jakie znaczenie dla dalszej walki miała utrata linii wielkich rzek przez wojska polskie</w:t>
            </w:r>
          </w:p>
          <w:p w14:paraId="558B4C70" w14:textId="5FB0079D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8208A6A" w14:textId="77777777" w:rsidR="00BB53D9" w:rsidRPr="0040135E" w:rsidRDefault="00D72854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postawę polskich żołnierzy w walce z siłami III Rzeszy</w:t>
            </w:r>
          </w:p>
          <w:p w14:paraId="10D1B928" w14:textId="7069C209" w:rsidR="00D72854" w:rsidRPr="0040135E" w:rsidRDefault="00D72854" w:rsidP="00D728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postawę Wielkiej Brytanii i Francji wobec wojny obronnej Polski</w:t>
            </w:r>
          </w:p>
          <w:p w14:paraId="49FE7854" w14:textId="3842A968" w:rsidR="00D72854" w:rsidRPr="0040135E" w:rsidRDefault="00D72854" w:rsidP="00D728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postawę Naczelnego Dowództwa i </w:t>
            </w:r>
          </w:p>
          <w:p w14:paraId="77F7F373" w14:textId="6EEAAED4" w:rsidR="00D72854" w:rsidRDefault="00D72854" w:rsidP="00D728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polskich władz w czasie wojny obronnej</w:t>
            </w:r>
            <w:r w:rsidR="006E5A0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E438047" w14:textId="3C41E50A" w:rsidR="006E5A0F" w:rsidRPr="0040135E" w:rsidRDefault="006E5A0F" w:rsidP="006E5A0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postawę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aczelnego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owództwa i polskich władz w czasie wojny obronnej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F23E176" w14:textId="7E9D2D95" w:rsidR="006E5A0F" w:rsidRPr="0040135E" w:rsidRDefault="006E5A0F" w:rsidP="006E5A0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kampanię wrześniową</w:t>
            </w:r>
          </w:p>
        </w:tc>
      </w:tr>
      <w:tr w:rsidR="000C1114" w:rsidRPr="0040135E" w14:paraId="6A9F1C4F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24DB28E2" w14:textId="07547D7D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Ekspansja Hitlera i Stalina</w:t>
            </w:r>
          </w:p>
        </w:tc>
        <w:tc>
          <w:tcPr>
            <w:tcW w:w="2126" w:type="dxa"/>
          </w:tcPr>
          <w:p w14:paraId="60731800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Polityka ZSRS w latach 1939–1941</w:t>
            </w:r>
          </w:p>
          <w:p w14:paraId="3A6CA82C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Zajęcie krajów nadbałtyckich</w:t>
            </w:r>
          </w:p>
          <w:p w14:paraId="757C673D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Atak Niemiec na kraje skandynawskie</w:t>
            </w:r>
          </w:p>
          <w:p w14:paraId="40918566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w Europie Zachodniej</w:t>
            </w:r>
          </w:p>
          <w:p w14:paraId="29B765CF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Agresja niemiecka na Francję</w:t>
            </w:r>
          </w:p>
          <w:p w14:paraId="07BFC63C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Bitwa o Anglię</w:t>
            </w:r>
          </w:p>
          <w:p w14:paraId="63AE0019" w14:textId="6324935B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Wojna na Bałkanach</w:t>
            </w:r>
          </w:p>
        </w:tc>
        <w:tc>
          <w:tcPr>
            <w:tcW w:w="2268" w:type="dxa"/>
          </w:tcPr>
          <w:p w14:paraId="59794DCE" w14:textId="6461A9AB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kolaboracja,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bitwa o Anglię</w:t>
            </w:r>
          </w:p>
          <w:p w14:paraId="1DAAC05D" w14:textId="32E44EE4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agresję III Rzeszy na Danię i Norwegię (9 IV 1940), atak III Rzeszy na Francję (10 V 1940), początek bitwy o Anglię (10 VII 1940)</w:t>
            </w:r>
          </w:p>
          <w:p w14:paraId="289F106A" w14:textId="4493E092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Charles</w:t>
            </w:r>
            <w:r w:rsidR="00367848">
              <w:rPr>
                <w:rFonts w:asciiTheme="minorHAnsi" w:hAnsiTheme="minorHAnsi" w:cstheme="minorHAnsi"/>
                <w:sz w:val="20"/>
                <w:szCs w:val="20"/>
              </w:rPr>
              <w:t>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 de Gaulle’a, Winstona Churchilla</w:t>
            </w:r>
          </w:p>
          <w:p w14:paraId="5316A294" w14:textId="77777777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przyczyny i skutki ekspansji III Rzeszy na państwa skandynawskie</w:t>
            </w:r>
          </w:p>
          <w:p w14:paraId="1D536DD2" w14:textId="6BACED4C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przedstaw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ia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przyczyny i skutki ofensywy niemieckiej w Europie Zachodniej</w:t>
            </w:r>
          </w:p>
          <w:p w14:paraId="2546B519" w14:textId="376D7D77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losów II wojny światowej miała bitwa o Anglię</w:t>
            </w:r>
          </w:p>
        </w:tc>
        <w:tc>
          <w:tcPr>
            <w:tcW w:w="2268" w:type="dxa"/>
          </w:tcPr>
          <w:p w14:paraId="6CD3B7BC" w14:textId="7E730004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B54A7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dziwna wojna,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wojna zimowa, Linia Maginota, Komitet Wolnej Francji, Państwo Francuskie (Państwo Vichy)</w:t>
            </w:r>
          </w:p>
          <w:p w14:paraId="113CA554" w14:textId="7E033A25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początek tzw. dziwnej wojny (3 IX 1939), wojnę zimową (30 XI 1939 – 12 III 1940), </w:t>
            </w:r>
            <w:r w:rsidR="00FB54A7" w:rsidRPr="0040135E">
              <w:rPr>
                <w:rFonts w:asciiTheme="minorHAnsi" w:hAnsiTheme="minorHAnsi" w:cstheme="minorHAnsi"/>
                <w:sz w:val="20"/>
                <w:szCs w:val="20"/>
              </w:rPr>
              <w:t>zajęcie krajów nadbałtyckich przez ZSRS (VII 1940</w:t>
            </w:r>
            <w:r w:rsidR="00FB54A7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atak Włoch na Grecj</w:t>
            </w:r>
            <w:r w:rsidR="00367848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(28 X 1940), atak Niemiec na Jugosławię i Grecję (6 IV 1941)</w:t>
            </w:r>
          </w:p>
          <w:p w14:paraId="20A9514A" w14:textId="770E1A8D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lokalizuje w przestrzeni kraje zajęte przez ZSRS i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III Rzeszę w 1940 r.</w:t>
            </w:r>
          </w:p>
          <w:p w14:paraId="103120F6" w14:textId="456312BC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Vidkuna Quislinga, Philippe’a Pétaina</w:t>
            </w:r>
          </w:p>
          <w:p w14:paraId="47CA2514" w14:textId="04D28FD7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i skutki wojny zimowej</w:t>
            </w:r>
          </w:p>
          <w:p w14:paraId="4C69021C" w14:textId="1CE4E0E8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charakteryzuje przebieg ekspansji III Rzeszy na państwa skandynawskie</w:t>
            </w:r>
          </w:p>
          <w:p w14:paraId="50EE1A27" w14:textId="1394E7CB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niemieckiej agresji na Francję i jej skutki</w:t>
            </w:r>
          </w:p>
          <w:p w14:paraId="26CFDBED" w14:textId="77777777" w:rsidR="000C1114" w:rsidRDefault="005E249F" w:rsidP="000C46C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bitwy o Anglię</w:t>
            </w:r>
          </w:p>
          <w:p w14:paraId="249E36C8" w14:textId="5C8649F3" w:rsidR="00DA7E3F" w:rsidRPr="0040135E" w:rsidRDefault="00DA7E3F" w:rsidP="000C46C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E4CBA3B" w14:textId="0B96B2CD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Fall Gelb</w:t>
            </w:r>
            <w:r w:rsidR="008B72B7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operacja „Seelöwe”, Niezależne Państwo Chorwackie, ustasze</w:t>
            </w:r>
          </w:p>
          <w:p w14:paraId="30912BE5" w14:textId="2F560DC8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kapitulację Belgii i Holandii (V 1940), podpisanie rozejmu Francji z Niemcami (22 VI 1940)</w:t>
            </w:r>
          </w:p>
          <w:p w14:paraId="7B427CB3" w14:textId="135B8B0C" w:rsidR="000C1114" w:rsidRPr="00E25234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E25234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 xml:space="preserve">– </w:t>
            </w:r>
            <w:r w:rsidR="000E0042" w:rsidRPr="00E25234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>identyfikuje postacie:</w:t>
            </w:r>
            <w:r w:rsidRPr="00E25234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 xml:space="preserve"> Ericha von Mansteina, Ante Paveliča</w:t>
            </w:r>
          </w:p>
          <w:p w14:paraId="40B6E9B8" w14:textId="39F21996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cele polityki ZSRS po agresji na Polskę w 1939 r.</w:t>
            </w:r>
          </w:p>
          <w:p w14:paraId="2FFB03A3" w14:textId="17CC5B3F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doszło do zajęcia krajów nadbałtyckich przez ZSRS</w:t>
            </w:r>
          </w:p>
          <w:p w14:paraId="4BC74926" w14:textId="15D54BDE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niemieckiej agresji na Norwegię odegrał Vidkun Quisling</w:t>
            </w:r>
          </w:p>
          <w:p w14:paraId="374E14D7" w14:textId="32CC3E2B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militarną Francji i Wielkiej Brytanii po rozpoczęciu II wojny światowej</w:t>
            </w:r>
          </w:p>
          <w:p w14:paraId="0F7B244D" w14:textId="6079CC23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działania wojenne na Bałkanach</w:t>
            </w:r>
          </w:p>
          <w:p w14:paraId="64A8610F" w14:textId="6B27740B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C093A3E" w14:textId="3B9956B9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Linia Mannerheima, operacja „Dynamo”</w:t>
            </w:r>
          </w:p>
          <w:p w14:paraId="090C65F3" w14:textId="04A0C24A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wkroczenie Niemców do Paryża (VI 1940), przyłączenie się Włoch do wojny z Francją (10 VI 1940)</w:t>
            </w:r>
          </w:p>
          <w:p w14:paraId="54F7A858" w14:textId="497511CD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Hugh Dowdinga, Du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š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ana Simovi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ci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  <w:p w14:paraId="6F78E11D" w14:textId="5F9BCA4D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wyjaśnia, jaką rolę odegrała działalność Komitetu </w:t>
            </w:r>
            <w:r w:rsidR="00FB54A7">
              <w:rPr>
                <w:rFonts w:asciiTheme="minorHAnsi" w:hAnsiTheme="minorHAnsi" w:cstheme="minorHAnsi"/>
                <w:sz w:val="20"/>
                <w:szCs w:val="20"/>
              </w:rPr>
              <w:t>Wolnej Francji</w:t>
            </w:r>
          </w:p>
          <w:p w14:paraId="23C8A539" w14:textId="0F3E541E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wymienia czynniki, które zadecydowały o klęsce wojsk francuskich w starciu z III Rzeszą</w:t>
            </w:r>
          </w:p>
          <w:p w14:paraId="63774609" w14:textId="500C9596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co dawało przewagę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Wielkiej Brytanii w powietrznym starciu z Niemcami po kapitulacji Francji</w:t>
            </w:r>
          </w:p>
          <w:p w14:paraId="2AA06474" w14:textId="3ED1BCA1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32B82C" w14:textId="3DA553FD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ocenia, jakie znaczenie miała porażk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Niemiec w bitwie o Anglię</w:t>
            </w:r>
          </w:p>
          <w:p w14:paraId="663A6E1C" w14:textId="5D222A56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narodów walczących z ekspansją niemiecką</w:t>
            </w:r>
          </w:p>
        </w:tc>
      </w:tr>
      <w:tr w:rsidR="000C1114" w:rsidRPr="0040135E" w14:paraId="114EF2F8" w14:textId="77777777" w:rsidTr="00E24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7A928466" w14:textId="4F5EE838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Atak III Rzeszy na ZSRS</w:t>
            </w:r>
          </w:p>
        </w:tc>
        <w:tc>
          <w:tcPr>
            <w:tcW w:w="2126" w:type="dxa"/>
          </w:tcPr>
          <w:p w14:paraId="06A7C195" w14:textId="0A93F58B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Geneza wojny niemiecko</w:t>
            </w:r>
            <w:r w:rsidR="00EC28D1">
              <w:rPr>
                <w:rFonts w:cstheme="minorHAnsi"/>
                <w:sz w:val="20"/>
                <w:szCs w:val="20"/>
              </w:rPr>
              <w:t>-</w:t>
            </w:r>
            <w:r w:rsidRPr="0040135E">
              <w:rPr>
                <w:rFonts w:cstheme="minorHAnsi"/>
                <w:sz w:val="20"/>
                <w:szCs w:val="20"/>
              </w:rPr>
              <w:t>sowieckiej</w:t>
            </w:r>
          </w:p>
          <w:p w14:paraId="6CBA1CF6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Wybuch wojny</w:t>
            </w:r>
          </w:p>
          <w:p w14:paraId="3AF5ED2C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Ofensywa na Moskwę</w:t>
            </w:r>
          </w:p>
          <w:p w14:paraId="079888BB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Oblężenie Leningradu</w:t>
            </w:r>
          </w:p>
          <w:p w14:paraId="01C215F3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Bitwa pod Stalingradem</w:t>
            </w:r>
          </w:p>
          <w:p w14:paraId="0DD0BE9B" w14:textId="77777777" w:rsidR="000C1114" w:rsidRPr="0040135E" w:rsidRDefault="000C1114" w:rsidP="000C1114">
            <w:p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</w:p>
          <w:p w14:paraId="735FDC4E" w14:textId="4E99C268" w:rsidR="000C1114" w:rsidRPr="0040135E" w:rsidRDefault="000C1114" w:rsidP="000C1114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D56745" w14:textId="693F86CC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wybuch wojny niemiecko-sowieckiej (22 VI 1941)</w:t>
            </w:r>
          </w:p>
          <w:p w14:paraId="16E7C558" w14:textId="7770FA43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pod Moskwą (XI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XII 1941), blokadę Leningradu (IX 1941–I 1944), bitwę pod Stalingradem (19 XI 1942–2 II 1943)</w:t>
            </w:r>
          </w:p>
          <w:p w14:paraId="3A91C743" w14:textId="443DD041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B54A7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przyczyny ataku III Rzeszy na ZSRS</w:t>
            </w:r>
          </w:p>
          <w:p w14:paraId="26356E6F" w14:textId="54A6341F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wskazuje przełomowe </w:t>
            </w:r>
          </w:p>
          <w:p w14:paraId="4E3F19AC" w14:textId="126B2775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wydarzenia w przebiegu wojny 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sow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iecko-niemieckiej</w:t>
            </w:r>
          </w:p>
          <w:p w14:paraId="1FA9259F" w14:textId="77A6D820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20D8A54" w14:textId="33D55ED0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operacja „Barbarossa”,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wielka wojna ojczyźniana</w:t>
            </w:r>
          </w:p>
          <w:p w14:paraId="0C80A0AB" w14:textId="1BA32AF4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lokalizuje w przestrzeni tereny ZSRS, które zostały zajęte przez armię niemiecką latem 1941 r.</w:t>
            </w:r>
          </w:p>
          <w:p w14:paraId="3DA0862E" w14:textId="27DDF136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Gieorgija Żukowa, Friedricha Paulusa</w:t>
            </w:r>
          </w:p>
          <w:p w14:paraId="70757BE3" w14:textId="4F2F3066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strategiczne założenia operacji „Barbarossa”</w:t>
            </w:r>
          </w:p>
          <w:p w14:paraId="661EA5CE" w14:textId="6060AB65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realizację planu „Barbarossa”</w:t>
            </w:r>
          </w:p>
          <w:p w14:paraId="68EBC771" w14:textId="779C2292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, w jaki sposób Niemcy traktowali sowieckich jeńców</w:t>
            </w:r>
          </w:p>
          <w:p w14:paraId="7ED01E0A" w14:textId="055D0324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przedstawia znaczenie bitwy stalingradzkiej dla losów II wojny światowej</w:t>
            </w:r>
          </w:p>
        </w:tc>
        <w:tc>
          <w:tcPr>
            <w:tcW w:w="2268" w:type="dxa"/>
          </w:tcPr>
          <w:p w14:paraId="6156F249" w14:textId="2CE76990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Wasilija Czujkowa</w:t>
            </w:r>
          </w:p>
          <w:p w14:paraId="5F99B70E" w14:textId="300C7461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siły niemieckie i sowieckie w przededniu wybuchu wojny</w:t>
            </w:r>
          </w:p>
          <w:p w14:paraId="37A4E8B3" w14:textId="68D97850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nie powiódł się niemiecki plan wojny błyskawicznej w 1941 r.</w:t>
            </w:r>
          </w:p>
          <w:p w14:paraId="4C7FDB17" w14:textId="1115E31F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sytuację na froncie wschodnim w 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drugiej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połowie 1941 r. </w:t>
            </w:r>
          </w:p>
          <w:p w14:paraId="6004E6CF" w14:textId="0FB6C70D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działania wojenne na froncie wschodnim w 1942 r.</w:t>
            </w:r>
          </w:p>
          <w:p w14:paraId="02EF2302" w14:textId="71FEE655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klęski wojsk niemieckich w bitwie pod Moskwą</w:t>
            </w:r>
          </w:p>
          <w:p w14:paraId="2B1EC6B7" w14:textId="0D3D9AD9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blokada Leningradu i w jaki sposób 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 xml:space="preserve">części 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mieszkańc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ów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miasta udało się ją przetrzymać</w:t>
            </w:r>
          </w:p>
          <w:p w14:paraId="0E9746DD" w14:textId="77777777" w:rsidR="000C1114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bitwy stalingradzkiej</w:t>
            </w:r>
          </w:p>
          <w:p w14:paraId="190FFF9E" w14:textId="2B203B7F" w:rsidR="00DA7E3F" w:rsidRPr="0040135E" w:rsidRDefault="00DA7E3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B1CEDF8" w14:textId="798F2BB8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operacja „Fall Blau”, operacja „Uran”</w:t>
            </w:r>
          </w:p>
          <w:p w14:paraId="2CE9042F" w14:textId="048D1FFE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postawę żołnierzy sowieckich miały zbrodnie popełniane przez Wehrmacht</w:t>
            </w:r>
          </w:p>
          <w:p w14:paraId="0068850A" w14:textId="35110759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strategiczne plany wojsk niemieckich w 1942 r.</w:t>
            </w:r>
          </w:p>
          <w:p w14:paraId="421915B6" w14:textId="488FF499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F72C727" w14:textId="4DA1E8C0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znaczenie wojny niemiecko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-sow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ieckiej dla losów II wojny światowej</w:t>
            </w:r>
          </w:p>
        </w:tc>
      </w:tr>
      <w:tr w:rsidR="000C1114" w:rsidRPr="0040135E" w14:paraId="413DE5FC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34B6" w14:textId="06FF94F3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Wojna poza Europą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F75E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Wojna w Afryce</w:t>
            </w:r>
          </w:p>
          <w:p w14:paraId="32FAC237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Zakończenie walk w Afryce</w:t>
            </w:r>
          </w:p>
          <w:p w14:paraId="58F9957D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Bitwa o Atlantyk</w:t>
            </w:r>
          </w:p>
          <w:p w14:paraId="79E8D09F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Daleki Wschód na początku wojny</w:t>
            </w:r>
          </w:p>
          <w:p w14:paraId="73985965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Atak na Pearl Harbor</w:t>
            </w:r>
          </w:p>
          <w:p w14:paraId="36AA7ECA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lastRenderedPageBreak/>
              <w:t>Ekspansja japońska</w:t>
            </w:r>
          </w:p>
          <w:p w14:paraId="45CED20A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Koniec japońskich sukcesów</w:t>
            </w:r>
          </w:p>
          <w:p w14:paraId="70EB5702" w14:textId="77777777" w:rsidR="000C1114" w:rsidRPr="0040135E" w:rsidRDefault="000C1114" w:rsidP="000C1114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EB5E1" w14:textId="24BBE8ED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taktyka wilczych stad</w:t>
            </w:r>
          </w:p>
          <w:p w14:paraId="6C14683B" w14:textId="0A5EB23C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Atlantyk (IX 1939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 1945)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, japoński atak na Pearl Harbor (7 XII 1941)</w:t>
            </w:r>
          </w:p>
          <w:p w14:paraId="52BD4C1E" w14:textId="6C8F044D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Midway (4 VI 1942), II bitwę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pod El-Alamejn (X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XI 1942)</w:t>
            </w:r>
          </w:p>
          <w:p w14:paraId="6982D67C" w14:textId="45A4F782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Erwina Rommla, Franklina Delano Roosevelta</w:t>
            </w:r>
          </w:p>
          <w:p w14:paraId="5B6B4D07" w14:textId="64B801AD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bitwy o Atlantyk dla losów II wojny światowej</w:t>
            </w:r>
          </w:p>
          <w:p w14:paraId="40B5A1D9" w14:textId="022546AF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japońskiej ekspansji na Pacyfiku</w:t>
            </w:r>
          </w:p>
          <w:p w14:paraId="68E3A6AD" w14:textId="75B0AD45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okoliczności ataku Japonii na USA</w:t>
            </w:r>
          </w:p>
          <w:p w14:paraId="0F75E29D" w14:textId="1A2DD326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BEA0" w14:textId="2915B9CB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Afrika Korps</w:t>
            </w:r>
          </w:p>
          <w:p w14:paraId="79D6C14F" w14:textId="6B154C36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zawarcie paktu trzech (IX 1940), kapitulację wojsk Osi w Afryce Północnej (13 V 1943)</w:t>
            </w:r>
          </w:p>
          <w:p w14:paraId="3EC2F4F3" w14:textId="50D6B293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na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Morzu Koralowym (4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8 V 1942)</w:t>
            </w:r>
          </w:p>
          <w:p w14:paraId="0F2D4297" w14:textId="1F0CA444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kraje Afryki Północnej, w których prowadzono działania wojenne podczas II wojny światowej</w:t>
            </w:r>
          </w:p>
          <w:p w14:paraId="461776A8" w14:textId="578D8B04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Bernarda Montgomery’ego, Dwighta Eisenhowera</w:t>
            </w:r>
          </w:p>
          <w:p w14:paraId="41832F7C" w14:textId="6C1AFB95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taktyka wilczych stad</w:t>
            </w:r>
          </w:p>
          <w:p w14:paraId="3618544F" w14:textId="623268E1" w:rsidR="00AA7405" w:rsidRPr="0040135E" w:rsidRDefault="005E249F" w:rsidP="00AA74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A740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zmagania na Oceanie Atlantyckim pomiędzy flotą aliantów a niemiecką</w:t>
            </w:r>
          </w:p>
          <w:p w14:paraId="31A2AD6F" w14:textId="50CC27F3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przebieg walk w Afryce w latach 1940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1942</w:t>
            </w:r>
          </w:p>
          <w:p w14:paraId="38835051" w14:textId="43257077" w:rsidR="000C1114" w:rsidRPr="0040135E" w:rsidRDefault="005E249F" w:rsidP="00AA74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przebieg walk amerykańsko-japońskich na Pacyfiku w 1942 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9633" w14:textId="4BE923D8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operacja „Torch”</w:t>
            </w:r>
          </w:p>
          <w:p w14:paraId="5E7E176A" w14:textId="0E58613F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operację „Torch” (XI 1942)</w:t>
            </w:r>
          </w:p>
          <w:p w14:paraId="26552523" w14:textId="1DCF7AD7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zdobycie Tobruku przez Niemcy (V 1942), I bitwę pod El-Alamejn (VII 1942)</w:t>
            </w:r>
          </w:p>
          <w:p w14:paraId="2B7E6B36" w14:textId="18300882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lokalizuje w przestrzeni rejony świata, w których</w:t>
            </w:r>
          </w:p>
          <w:p w14:paraId="2BE3B2A3" w14:textId="77777777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pływały niemieckie U-Booty</w:t>
            </w:r>
          </w:p>
          <w:p w14:paraId="5948DDA5" w14:textId="3BA83CFB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Ericha Raedera, Karla Dönitza, Czang Kaj-szeka, Hirohito, Isoroku Yamamoto, Chestera Nimitza</w:t>
            </w:r>
          </w:p>
          <w:p w14:paraId="5846052F" w14:textId="40384FD6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z czego wynikała przewaga brytyjskiej marynarki wojennej nad włoską</w:t>
            </w:r>
          </w:p>
          <w:p w14:paraId="1141BC5C" w14:textId="4B5B98BD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włączenia się Niemiec w działania zbrojne w Afryce Północnej</w:t>
            </w:r>
          </w:p>
          <w:p w14:paraId="3CF7B633" w14:textId="13FF55E4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zakończenia walk w Afryce Północnej</w:t>
            </w:r>
          </w:p>
          <w:p w14:paraId="12967962" w14:textId="458ECD64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zmiany, jakie w sposobie walki i uzbrojeniu zastosowali alianci</w:t>
            </w:r>
            <w:r w:rsidR="00994806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walcząc z niemieckimi okrętami wojennymi</w:t>
            </w:r>
          </w:p>
          <w:p w14:paraId="20ACFE82" w14:textId="0F2157D9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BE91" w14:textId="130D1A90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przejęcie kontroli nad Indochinami przez Japończyków (1940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1941), zajęcie przez Japończyków Holenderskich Indii Wschodnich (II–III 1942), bitwę o przełęcz Kasserine (II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1943)</w:t>
            </w:r>
          </w:p>
          <w:p w14:paraId="3439627A" w14:textId="17B508C0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 xml:space="preserve"> Hajle S</w:t>
            </w:r>
            <w:r w:rsidR="00994806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llasjego, Hideki Tōjō</w:t>
            </w:r>
          </w:p>
          <w:p w14:paraId="1883AD8D" w14:textId="171D7AB4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plany ekspansji faszystowskich Włoch w Afryce Północnej i ich realizację</w:t>
            </w:r>
          </w:p>
          <w:p w14:paraId="3FCC9FEC" w14:textId="3CA601BA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japońską ekspansję </w:t>
            </w:r>
            <w:r w:rsidR="00994806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Azji Południowo-Wschodniej i jej konsekwencje</w:t>
            </w:r>
          </w:p>
          <w:p w14:paraId="27AC74DB" w14:textId="186AA425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AECE" w14:textId="79DDF6AC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skutki zaangażowania się USA w działania wojenne</w:t>
            </w:r>
          </w:p>
        </w:tc>
      </w:tr>
      <w:tr w:rsidR="00EE0F42" w:rsidRPr="0040135E" w14:paraId="62D2F9A8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2550" w14:textId="2F1B55BD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Polityka okupacyjna III Rzeszy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1E01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Polityka rasowa Hitlera</w:t>
            </w:r>
          </w:p>
          <w:p w14:paraId="3C03E4C7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Nowy porządek na podbitych terenach</w:t>
            </w:r>
          </w:p>
          <w:p w14:paraId="7C6C8D04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Europa Zachodnia i Skandynawia</w:t>
            </w:r>
          </w:p>
          <w:p w14:paraId="6B6AD3C7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Okupacja Europy Wschodniej</w:t>
            </w:r>
          </w:p>
          <w:p w14:paraId="7C4B66E9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Kolaboracja we wschodniej Europie</w:t>
            </w:r>
          </w:p>
          <w:p w14:paraId="73B7EEF4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lastRenderedPageBreak/>
              <w:t>Niemieckie nazistowskie obozy koncentracyjne</w:t>
            </w:r>
          </w:p>
          <w:p w14:paraId="7256FFA6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Ruch oporu w okupowanej Europie</w:t>
            </w:r>
          </w:p>
          <w:p w14:paraId="44D5B064" w14:textId="77777777" w:rsidR="00EE0F42" w:rsidRPr="0040135E" w:rsidRDefault="00EE0F42" w:rsidP="00EE0F42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E2F7" w14:textId="534D0E82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kolaboracja,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obóz koncentracyjny, Résistance</w:t>
            </w:r>
          </w:p>
          <w:p w14:paraId="707ED10E" w14:textId="4E326BF7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Związku Walki Zbrojnej (XI 1939), powstanie Armii Krajowej (1942)</w:t>
            </w:r>
          </w:p>
          <w:p w14:paraId="4C26F02F" w14:textId="1E0FF54E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lokalizuje w przestrzeni kraje, w których było najwięcej obozów koncentracyjnych</w:t>
            </w:r>
          </w:p>
          <w:p w14:paraId="7F871A0C" w14:textId="2AB8EECA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Heinricha Himmlera</w:t>
            </w:r>
          </w:p>
          <w:p w14:paraId="61A93096" w14:textId="7F64BB4B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politykę okupacyjną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III Rzeszy stosowaną w Europie 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Wschodniej </w:t>
            </w:r>
          </w:p>
          <w:p w14:paraId="14B5ACBA" w14:textId="567220E9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terroru stosowane przez okupacyjne władze niemieckie</w:t>
            </w:r>
          </w:p>
          <w:p w14:paraId="7B5E9CF8" w14:textId="73655D70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organizacji działających w ruchu oporu na terenie okupowanej Europy</w:t>
            </w:r>
          </w:p>
          <w:p w14:paraId="54DCB588" w14:textId="13AD7FF2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4CE2" w14:textId="2662D9A2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Generalny Plan Wschodni</w:t>
            </w:r>
          </w:p>
          <w:p w14:paraId="3E4E7EEA" w14:textId="12BE86E1" w:rsidR="00AA7405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opracowanie Gener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alnego Planu Wschodniego (1942)</w:t>
            </w:r>
          </w:p>
          <w:p w14:paraId="1F8F178C" w14:textId="46AB8D09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w których doszło zarówno do kolaboracji z okupantem, jak i utworzenia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ruchu oporu</w:t>
            </w:r>
          </w:p>
          <w:p w14:paraId="4F872761" w14:textId="32491C83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Vidkuna Quislinga, Philippe’a Pétaina, Josipa Broza-Tity</w:t>
            </w:r>
          </w:p>
          <w:p w14:paraId="5A353D8D" w14:textId="39D79EF6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polityka rasowa Hitlera</w:t>
            </w:r>
          </w:p>
          <w:p w14:paraId="107359A1" w14:textId="1FFA2740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7405">
              <w:rPr>
                <w:rFonts w:asciiTheme="minorHAnsi" w:eastAsia="Times" w:hAnsiTheme="minorHAnsi" w:cstheme="minorHAnsi"/>
                <w:sz w:val="22"/>
                <w:szCs w:val="22"/>
              </w:rPr>
              <w:t>przedstawia</w:t>
            </w:r>
            <w:r w:rsidR="00AA7405" w:rsidRPr="00CE4996">
              <w:rPr>
                <w:rFonts w:asciiTheme="minorHAnsi" w:eastAsia="Times" w:hAnsiTheme="minorHAnsi" w:cstheme="minorHAnsi"/>
                <w:sz w:val="22"/>
                <w:szCs w:val="22"/>
              </w:rPr>
              <w:t xml:space="preserve"> 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przykłady kolaboracji na terenach Europy Zachodniej</w:t>
            </w:r>
          </w:p>
          <w:p w14:paraId="15612C93" w14:textId="5AC07A98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jakim celu Niemcy zakładali obozy koncentracyjne</w:t>
            </w:r>
          </w:p>
          <w:p w14:paraId="4BF7CF01" w14:textId="252C09D7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założenia Generalnego Planu Wschodniego</w:t>
            </w:r>
          </w:p>
          <w:p w14:paraId="0B16E814" w14:textId="258230CF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sposoby działalności ruchu oporu w okupowanej Europie</w:t>
            </w:r>
          </w:p>
          <w:p w14:paraId="322D0E01" w14:textId="4898C1EF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9BA" w14:textId="0E97356B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Einsatzgruppen, czetnicy, ustasze</w:t>
            </w:r>
          </w:p>
          <w:p w14:paraId="1C5BCADC" w14:textId="59E8F088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założenie Niezależnego Państwa Chorwackiego (IV 1941) </w:t>
            </w:r>
          </w:p>
          <w:p w14:paraId="022EB027" w14:textId="0B4E949A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Stepana Bandery</w:t>
            </w:r>
          </w:p>
          <w:p w14:paraId="5A298D1C" w14:textId="5860871E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w rzeczywistości polegał 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tzw. nowy porządek, który III Rzesza zaprowadzała w podbitej przez siebie Europie</w:t>
            </w:r>
          </w:p>
          <w:p w14:paraId="2C9E88E3" w14:textId="0A2C7174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co skłaniało mieszkańców Europy Wschodniej do kolaboracji z Niemcami</w:t>
            </w:r>
          </w:p>
          <w:p w14:paraId="58F62F26" w14:textId="660923AA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kolaboracji w Europie Wschodniej</w:t>
            </w:r>
          </w:p>
          <w:p w14:paraId="777BB7F7" w14:textId="07AA1743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rozwój ruchu oporu w okupowanej Europie</w:t>
            </w:r>
          </w:p>
          <w:p w14:paraId="1849215C" w14:textId="234B2B66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przedstawia, jak wyglądała okupacja Bałkanów przez wojska państw Osi</w:t>
            </w:r>
          </w:p>
          <w:p w14:paraId="057F0FEA" w14:textId="25A6415D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8D6F" w14:textId="15CCBB87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Andrija M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 xml:space="preserve">elnyka, Bronisława Kamińskiego,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Andrieja Własowa, Dražy Mihailovićia</w:t>
            </w:r>
          </w:p>
          <w:p w14:paraId="4913055C" w14:textId="6A42EADB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postępowanie okupantów niemieckich wobec mieszkańców Europy Zachodniej</w:t>
            </w:r>
          </w:p>
          <w:p w14:paraId="79C16413" w14:textId="77777777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 Środkowo-Wschodniej</w:t>
            </w:r>
          </w:p>
          <w:p w14:paraId="125702E2" w14:textId="2438B1F8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z czego wynikały i czym się przejawiały różnice w polityce okupacyjnej III Rzeszy na podbitych przez siebie terytoriach</w:t>
            </w:r>
          </w:p>
          <w:p w14:paraId="243C0B8C" w14:textId="2E104BD7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różnice między kolaboracją z Niemcami na zachodzie Europy a współpracą</w:t>
            </w:r>
          </w:p>
          <w:p w14:paraId="7692256C" w14:textId="2E93C1F1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 okupantem na wschodzie kontynentu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1AE5" w14:textId="77777777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postawy społeczeństw i rządów europejskich wobec niemieckiego okupanta</w:t>
            </w:r>
          </w:p>
          <w:p w14:paraId="5FB2A0E2" w14:textId="423A3B4A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działań europejskiego ruchu oporu</w:t>
            </w:r>
          </w:p>
        </w:tc>
      </w:tr>
      <w:tr w:rsidR="00EE0F42" w:rsidRPr="0040135E" w14:paraId="0FEFBBE3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8C61" w14:textId="044D08B4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Holo</w:t>
            </w:r>
            <w:r w:rsidR="00CE5431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aust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1B4D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Początek prześladowań ludności żydowskiej</w:t>
            </w:r>
          </w:p>
          <w:p w14:paraId="56D659B3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Getta</w:t>
            </w:r>
          </w:p>
          <w:p w14:paraId="783C0443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Działalność </w:t>
            </w:r>
            <w:r w:rsidRPr="0040135E">
              <w:rPr>
                <w:rFonts w:cstheme="minorHAnsi"/>
                <w:i/>
                <w:sz w:val="20"/>
                <w:szCs w:val="20"/>
              </w:rPr>
              <w:t>Einsatgruppen</w:t>
            </w:r>
          </w:p>
          <w:p w14:paraId="317C6F2F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Zagłada</w:t>
            </w:r>
          </w:p>
          <w:p w14:paraId="0DC226D5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Bilans Zagłady</w:t>
            </w:r>
          </w:p>
          <w:p w14:paraId="7B662A79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Stosunek Żydów do Zagłady</w:t>
            </w:r>
          </w:p>
          <w:p w14:paraId="406228E5" w14:textId="197863DD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Postawy wobec Holokaustu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F193C" w14:textId="4F016AF6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Holokaust, getto, obóz zagłady, Sprawiedliwy wśród Narodów Świata</w:t>
            </w:r>
          </w:p>
          <w:p w14:paraId="29E7BF3B" w14:textId="742EA0A0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w getcie warszawskim (19 IV–16 V 1943)</w:t>
            </w:r>
          </w:p>
          <w:p w14:paraId="3AA00943" w14:textId="626E56DC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największe obozy koncentracyjne i obozy zagłady </w:t>
            </w:r>
          </w:p>
          <w:p w14:paraId="1F01E257" w14:textId="5DE9C4DD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Ireny Sendlerowej </w:t>
            </w:r>
          </w:p>
          <w:p w14:paraId="336F7FF8" w14:textId="3BD51515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nakazy i ograniczenia, jakie niemieckie władze okupacyjne narzuciły ludności żydowskiej</w:t>
            </w:r>
          </w:p>
          <w:p w14:paraId="2B16A131" w14:textId="7896A350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i skutki powstania w getcie warszawskim</w:t>
            </w:r>
          </w:p>
          <w:p w14:paraId="529C5413" w14:textId="4604285A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ludność nieżydowska próbowała ratować Żydów przed zagładą</w:t>
            </w:r>
          </w:p>
          <w:p w14:paraId="10C7B68E" w14:textId="614D973A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0BE4" w14:textId="288CDAF1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„ostateczne rozwiązanie kwestii żydowskiej”, Żydowska Organizacja Bojowa, Rada Pomocy Żydom „Żegota”, </w:t>
            </w:r>
            <w:r w:rsidR="009E43C7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szmalcownik</w:t>
            </w:r>
          </w:p>
          <w:p w14:paraId="075C326D" w14:textId="3EB805A6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nferencję w Wannsee (20 I 1942)</w:t>
            </w:r>
          </w:p>
          <w:p w14:paraId="6B02A8C7" w14:textId="34BD90B0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Reinha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rda Heydricha, Adolfa Eichmanna</w:t>
            </w:r>
          </w:p>
          <w:p w14:paraId="6011CE81" w14:textId="6764928B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naziści stosowali represje wobec Żydów</w:t>
            </w:r>
          </w:p>
          <w:p w14:paraId="127B0188" w14:textId="6F6917B6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wyjaśnia, w jakim celu hitlerowcy umieszczali ludność żydowską w gettach</w:t>
            </w:r>
          </w:p>
          <w:p w14:paraId="453A0744" w14:textId="4BAD0C36" w:rsidR="00AA7405" w:rsidRPr="0040135E" w:rsidRDefault="005E249F" w:rsidP="00AA74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A740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polegać miało „ostateczne rozwiązanie kwestii żydowskiej”</w:t>
            </w:r>
          </w:p>
          <w:p w14:paraId="726186EA" w14:textId="48BA4956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, jak funkcjonowały obozy zagłady</w:t>
            </w:r>
          </w:p>
          <w:p w14:paraId="11CA0D02" w14:textId="2D9C3A4A" w:rsidR="00AA7405" w:rsidRPr="0040135E" w:rsidRDefault="005E249F" w:rsidP="00AA74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A740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różne postawy społeczeństw europejskich wobec Holokaustu</w:t>
            </w:r>
          </w:p>
          <w:p w14:paraId="58B32580" w14:textId="21B7D847" w:rsidR="00EE0F42" w:rsidRPr="0040135E" w:rsidRDefault="005E249F" w:rsidP="00AA74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bilans Holokaustu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056B" w14:textId="232BA82A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Szoah, </w:t>
            </w:r>
            <w:r w:rsidR="00F6122A">
              <w:rPr>
                <w:rFonts w:asciiTheme="minorHAnsi" w:hAnsiTheme="minorHAnsi" w:cstheme="minorHAnsi"/>
                <w:i/>
                <w:sz w:val="20"/>
                <w:szCs w:val="20"/>
              </w:rPr>
              <w:t>J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udenrat, Einsatzgruppen, </w:t>
            </w:r>
            <w:r w:rsidR="009E43C7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Żydowski Związek Wojskowy</w:t>
            </w:r>
          </w:p>
          <w:p w14:paraId="71DA8A59" w14:textId="6A2958EC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wprowadzenie żółtej gwiazdy Dawida dla Żydów (XII 1939), nakaz przesiedlenia Żydów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do gett (1939/1940)</w:t>
            </w:r>
          </w:p>
          <w:p w14:paraId="0C2EB148" w14:textId="4F453677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Mordechaja Anielewicza, Marka Edelmana,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Jurgena Stroopa</w:t>
            </w:r>
          </w:p>
          <w:p w14:paraId="269A58A0" w14:textId="2D47602D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omawia, jak narastały prześladowania ludności żydowskiej przez hitlerowców w okupowanych krajach</w:t>
            </w:r>
          </w:p>
          <w:p w14:paraId="549C277C" w14:textId="26417C3C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największych mordów dokonanych na ludności żydowskiej przez Einsatzgruppen</w:t>
            </w:r>
          </w:p>
          <w:p w14:paraId="6864E598" w14:textId="3947D420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metody, jakimi posługiwali się naziści w celu realizacji tzw. „ostatecznego rozwiązania kwestii żydowskiej”</w:t>
            </w:r>
          </w:p>
          <w:p w14:paraId="58400582" w14:textId="77777777" w:rsidR="00EE0F42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stosunek Żydów do zagłady</w:t>
            </w:r>
          </w:p>
          <w:p w14:paraId="6BB27704" w14:textId="52AD2A63" w:rsidR="00DA7E3F" w:rsidRPr="0040135E" w:rsidRDefault="00DA7E3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01A5" w14:textId="06351091" w:rsidR="00EE0F42" w:rsidRPr="0040135E" w:rsidRDefault="009E43C7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stosuje pojęcie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akcja „Reinhardt”</w:t>
            </w:r>
          </w:p>
          <w:p w14:paraId="72FB1F88" w14:textId="3D02FF7D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uruchomienie pierwszego obozu zagłady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w Chełmnie nad Nerem (XII 1941)</w:t>
            </w:r>
          </w:p>
          <w:p w14:paraId="397C3DA0" w14:textId="37102BD0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Pawła Frenkla, Juliana Grobelnego, Raoula Wallenberga, Henryka Sławika, Chiune (Sempo) Sugihary, Oskara Schindlera, Adama Sapiehy</w:t>
            </w:r>
          </w:p>
          <w:p w14:paraId="14CB6986" w14:textId="026D9665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próby buntu przeciwko Niemcom podjęte przez Żydów</w:t>
            </w:r>
          </w:p>
          <w:p w14:paraId="2A5ECF48" w14:textId="412F4D46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z czego wynikały różnice w stosunku społeczeństw Europy do antysemickiej polityki Niemców i Holokaustu</w:t>
            </w:r>
          </w:p>
          <w:p w14:paraId="297563DA" w14:textId="4EB45331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ratowania Żydów przed zagładą</w:t>
            </w:r>
          </w:p>
          <w:p w14:paraId="388CB44A" w14:textId="77777777" w:rsidR="00EE0F42" w:rsidRPr="0040135E" w:rsidRDefault="00EE0F42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AA05" w14:textId="76E86AB2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szanse bojowników żydowskich, którzy wywołali powstanie w getcie warszawskim</w:t>
            </w:r>
          </w:p>
          <w:p w14:paraId="42ECF2D5" w14:textId="5A5B910A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społeczeństw i rządów europejskich wobec Holokaustu</w:t>
            </w:r>
          </w:p>
          <w:p w14:paraId="08ED3AA7" w14:textId="172CB896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postawę Kościoła wobec Holokaustu</w:t>
            </w:r>
          </w:p>
        </w:tc>
      </w:tr>
      <w:tr w:rsidR="009E43C7" w:rsidRPr="0040135E" w14:paraId="1BDB4CCF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7D0C" w14:textId="619F1355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Droga do zwycięstwa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7B18" w14:textId="6258E95D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Wielka </w:t>
            </w:r>
            <w:r w:rsidR="006639F8">
              <w:rPr>
                <w:rFonts w:cstheme="minorHAnsi"/>
                <w:sz w:val="20"/>
                <w:szCs w:val="20"/>
              </w:rPr>
              <w:t>k</w:t>
            </w:r>
            <w:r w:rsidRPr="0040135E">
              <w:rPr>
                <w:rFonts w:cstheme="minorHAnsi"/>
                <w:sz w:val="20"/>
                <w:szCs w:val="20"/>
              </w:rPr>
              <w:t xml:space="preserve">oalicja </w:t>
            </w:r>
            <w:r w:rsidR="006639F8">
              <w:rPr>
                <w:rFonts w:cstheme="minorHAnsi"/>
                <w:sz w:val="20"/>
                <w:szCs w:val="20"/>
              </w:rPr>
              <w:t>a</w:t>
            </w:r>
            <w:r w:rsidRPr="0040135E">
              <w:rPr>
                <w:rFonts w:cstheme="minorHAnsi"/>
                <w:sz w:val="20"/>
                <w:szCs w:val="20"/>
              </w:rPr>
              <w:t>ntyhitlerowska</w:t>
            </w:r>
          </w:p>
          <w:p w14:paraId="1FBAAFBD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Konferencja w Teheranie</w:t>
            </w:r>
          </w:p>
          <w:p w14:paraId="71FC4BEB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Deklaracja Narodów Zjednoczonych</w:t>
            </w:r>
          </w:p>
          <w:p w14:paraId="5CA6E55F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Front wschodni 1943–1944</w:t>
            </w:r>
          </w:p>
          <w:p w14:paraId="01B93B66" w14:textId="0BBCA3F0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Lądowanie aliantów we Włoszech</w:t>
            </w:r>
          </w:p>
          <w:p w14:paraId="18B071F9" w14:textId="559BAFDB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Utworzenie drugiego frontu</w:t>
            </w:r>
          </w:p>
          <w:p w14:paraId="71BE64A6" w14:textId="77777777" w:rsidR="009E43C7" w:rsidRPr="0040135E" w:rsidRDefault="009E43C7" w:rsidP="009E43C7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F3F14" w14:textId="07FD778B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 w:rsidRPr="00C56C38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Karta atlantycka, wielka koalicja, Deklaracja Narodów Zjednoczonych, operacja „Overlord”</w:t>
            </w:r>
          </w:p>
          <w:p w14:paraId="4BCD8189" w14:textId="2297C17D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podpisanie Karty </w:t>
            </w:r>
            <w:r w:rsidR="00DA4718" w:rsidRPr="00C56C3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tlantyckiej (14 VIII 1941), ogłoszenie Deklaracji Narodów Zjednoczonych (1 I 1942), początek operacji „Overlord” (6 VI 1944)</w:t>
            </w:r>
          </w:p>
          <w:p w14:paraId="25EF3D69" w14:textId="32E6ACDB" w:rsidR="009E43C7" w:rsidRPr="00C56C38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Winstona </w:t>
            </w:r>
            <w:r w:rsidRPr="00C56C3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Churchilla, </w:t>
            </w:r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Franklina Delano Roosevelta, Józefa Stalina</w:t>
            </w:r>
          </w:p>
          <w:p w14:paraId="29A0D07F" w14:textId="56821C3B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wymienia postanowienia Karty atlantyckiej</w:t>
            </w:r>
          </w:p>
          <w:p w14:paraId="46039CB5" w14:textId="5881F8FF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przedstawia treść Deklaracji Narodów Zjednoczonych</w:t>
            </w:r>
          </w:p>
          <w:p w14:paraId="30282453" w14:textId="2ADEE113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wymienia skutki lądowania wojsk aliantów zachodnich w Normandii w czerwcu 1944 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DF32" w14:textId="54232EB5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 w:rsidRPr="00C56C38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operacja „Cytadela”, operacja „Bagration”, D-Day,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operacja „Market-Garden”</w:t>
            </w:r>
          </w:p>
          <w:p w14:paraId="04F76366" w14:textId="73CE4596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konferencję w Teheranie (28 XI–1 XII 1943), zdobycie Monte Cassino (V 1944), rozpoczęcie operacji „Bagration” (VII–VIII 1944), początek operacji „Market-Garden” (17 IX 1944)</w:t>
            </w:r>
          </w:p>
          <w:p w14:paraId="21ACF8A1" w14:textId="3367221B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bitwę na Łuku Kurskim (5 VII–23 VIII 1943), desant na Sycylię (10 VII 1943), bitwę pod Falaise (VII 1944), 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bitwę pod Arnhem (IX 1944)</w:t>
            </w:r>
          </w:p>
          <w:p w14:paraId="03CAF14A" w14:textId="0DC106D0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 lokalizuje w przestrzeni miejsca desantu wojsk aliantów zachodnich w Europie</w:t>
            </w:r>
          </w:p>
          <w:p w14:paraId="1B974B39" w14:textId="16943B88" w:rsidR="009E43C7" w:rsidRPr="00C56C38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Charles’a de Gaulle’a,</w:t>
            </w:r>
            <w:r w:rsidRPr="00C56C38">
              <w:t xml:space="preserve"> </w:t>
            </w:r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Dwighta Eisenhowera, Bernarda Montgomery’ego</w:t>
            </w:r>
          </w:p>
          <w:p w14:paraId="6C3C0DD2" w14:textId="4FBC7C17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wymienia etapy tworzenia wielkiej koalicji antyhitlerowskiej</w:t>
            </w:r>
          </w:p>
          <w:p w14:paraId="41FCEEE4" w14:textId="0CF1543A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postanowienia konferencji w Teheranie</w:t>
            </w:r>
          </w:p>
          <w:p w14:paraId="24F1BD4E" w14:textId="2138EEB1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przebiegu II wojny światowej miała bitwa na Łuku Kurskim</w:t>
            </w:r>
          </w:p>
          <w:p w14:paraId="792BAB75" w14:textId="2029C9EE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lądowania aliantów w Normandii</w:t>
            </w:r>
            <w:r w:rsidR="00AA7405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7405" w:rsidRPr="00C56C38">
              <w:rPr>
                <w:rFonts w:asciiTheme="minorHAnsi" w:eastAsia="Times" w:hAnsiTheme="minorHAnsi" w:cstheme="minorHAnsi"/>
                <w:sz w:val="22"/>
                <w:szCs w:val="22"/>
              </w:rPr>
              <w:t>w czerwcu 1944 r.</w:t>
            </w:r>
          </w:p>
          <w:p w14:paraId="1B5D9D25" w14:textId="7E3469D4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walk na foncie zachodnim w 1944 r.</w:t>
            </w:r>
          </w:p>
          <w:p w14:paraId="0F064CE9" w14:textId="28AFF61B" w:rsidR="009E43C7" w:rsidRPr="00C56C38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4825" w14:textId="3BCCD6F6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 w:rsidRPr="00C56C38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Linia Gustawa, doktryna strategicznych nalotów, Wał Atlantycki</w:t>
            </w:r>
          </w:p>
          <w:p w14:paraId="4BBA917A" w14:textId="35C13CAF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przyjęcie ustawy Lend-Lease Act (III 1941), konferencję w Casablance (I 1943), </w:t>
            </w:r>
            <w:r w:rsidR="00574169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podpisanie przez Włochy zawieszenia broni z aliantami (3 IX 1943), 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konferencję w Kairze (XI 1943), zajęcie Rzymu przez aliantów (4 VI 1944), wybuch powstania w Paryżu (19 VIII 1944), antyfaszystowskie po</w:t>
            </w:r>
            <w:r w:rsidR="00574169" w:rsidRPr="00C56C38">
              <w:rPr>
                <w:rFonts w:asciiTheme="minorHAnsi" w:hAnsiTheme="minorHAnsi" w:cstheme="minorHAnsi"/>
                <w:sz w:val="20"/>
                <w:szCs w:val="20"/>
              </w:rPr>
              <w:t>wstanie na Słowacji (VIII 1944)</w:t>
            </w:r>
          </w:p>
          <w:p w14:paraId="4F6BCD96" w14:textId="66FC78FD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lokalizuje w czasie i przestrzeni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bitwę pod Prochorowką (12 VII 1943)</w:t>
            </w:r>
          </w:p>
          <w:p w14:paraId="75BACC47" w14:textId="15BB06C2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które w 1944 r. przeszły na stronę aliantów</w:t>
            </w:r>
          </w:p>
          <w:p w14:paraId="1A3BC95D" w14:textId="7EBA6EA1" w:rsidR="009E43C7" w:rsidRPr="00C56C38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Czang Kaj-szeka, Miklósa Horthyego, Pietra Badoglia</w:t>
            </w:r>
          </w:p>
          <w:p w14:paraId="02A8BB26" w14:textId="513305D5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opisuje proces tworzenia się wielkiej koalicji antyhitlerowskiej</w:t>
            </w:r>
          </w:p>
          <w:p w14:paraId="56C75CED" w14:textId="2D739339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USA wspierały państwa toczące wojnę z III Rzeszą</w:t>
            </w:r>
          </w:p>
          <w:p w14:paraId="12B5C7E4" w14:textId="463C1D76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omawia postanowienia konferencji w Casablance</w:t>
            </w:r>
          </w:p>
          <w:p w14:paraId="508326CE" w14:textId="4C444B37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wymienia postanowienia konferencji w Kairze</w:t>
            </w:r>
          </w:p>
          <w:p w14:paraId="52748FE4" w14:textId="5700D3A8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walk na froncie wschodnim w latach 1943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1944</w:t>
            </w:r>
          </w:p>
          <w:p w14:paraId="2DEC8DEC" w14:textId="55C4B2AA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walk we Włoszech</w:t>
            </w:r>
          </w:p>
          <w:p w14:paraId="69F40D3F" w14:textId="77777777" w:rsidR="009E43C7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wyjaśnia</w:t>
            </w:r>
            <w:r w:rsidR="006639F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9E43C7"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 na czym polegała doktryna strategicznych nal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otów i jakie były ich skutki</w:t>
            </w:r>
          </w:p>
          <w:p w14:paraId="7FC1486E" w14:textId="5A7231F9" w:rsidR="00DA7E3F" w:rsidRPr="00C56C38" w:rsidRDefault="00DA7E3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AFBB" w14:textId="5C9CB437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Włoska Republika Socjalna</w:t>
            </w:r>
          </w:p>
          <w:p w14:paraId="742B5087" w14:textId="079A2CF8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wkroczenie wojsk niemieckich na Węgry (III 1944), przejście na stronę Sowietów Rumunii (VIII 1944) i Bułgarii (IX 1944), rozejm z Finlandią (IX 1944)</w:t>
            </w:r>
          </w:p>
          <w:p w14:paraId="5F317E44" w14:textId="40BBE602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Jerzego VII, Ferenca Szálasiego, Arthura Harrisa, Alberta Speera</w:t>
            </w:r>
          </w:p>
          <w:p w14:paraId="10287762" w14:textId="297AE25D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omawia postępy wojsk sowieckich na Bałkanach w 1944 r.</w:t>
            </w:r>
          </w:p>
          <w:p w14:paraId="3504903C" w14:textId="306CB1E9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1369" w14:textId="2496FBA4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znaczenie </w:t>
            </w:r>
            <w:r w:rsidR="006639F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ielkiej </w:t>
            </w:r>
            <w:r w:rsidR="006639F8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oalicji </w:t>
            </w:r>
            <w:r w:rsidR="006639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ntyhitlerowskiej dla przebiegu wojny oraz urządzania powojennego świata</w:t>
            </w:r>
          </w:p>
        </w:tc>
      </w:tr>
      <w:tr w:rsidR="009E43C7" w:rsidRPr="0040135E" w14:paraId="4D586E5C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8AE2" w14:textId="1C35592F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Koniec II wojny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A0AD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Konferencja jałtańska</w:t>
            </w:r>
          </w:p>
          <w:p w14:paraId="6D11C57B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lastRenderedPageBreak/>
              <w:t>Koniec wojny w Europie</w:t>
            </w:r>
          </w:p>
          <w:p w14:paraId="59DFC290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Kapitulacja III Rzeszy</w:t>
            </w:r>
          </w:p>
          <w:p w14:paraId="7CEBBEA9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Walki na Pacyfiku 1943–1945 </w:t>
            </w:r>
          </w:p>
          <w:p w14:paraId="64ADA41D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Walki o Iwo Jimę i Okinawę</w:t>
            </w:r>
          </w:p>
          <w:p w14:paraId="035543AF" w14:textId="6C23562C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Kapitulacja Japonii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3BA69" w14:textId="1FCAA85E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porządek jałtański</w:t>
            </w:r>
          </w:p>
          <w:p w14:paraId="1DE3431C" w14:textId="41C0CBAF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konferencję w Jałcie (4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11 II 1945), kapitulację III Rzeszy (7 i 8 V 1945), kapitulację Japonii (2 IX 1945)</w:t>
            </w:r>
          </w:p>
          <w:p w14:paraId="70E6DBC0" w14:textId="719B56AC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operację berlińską (16 IV–2 V 1945), zrzucenie bomb atomowych na Hiroszimę (6 VIII 1945) i Nagasaki (9 VIII 1945)</w:t>
            </w:r>
          </w:p>
          <w:p w14:paraId="32925167" w14:textId="6F58FE8A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państwa zajęte przez wojska </w:t>
            </w:r>
            <w:r w:rsidR="006639F8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owieckie do 1945 r.</w:t>
            </w:r>
          </w:p>
          <w:p w14:paraId="3249BA28" w14:textId="18432F6A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Harry’ego Trumana</w:t>
            </w:r>
          </w:p>
          <w:p w14:paraId="14481084" w14:textId="4429F04A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postanowienia konferencji jałtańskiej</w:t>
            </w:r>
          </w:p>
          <w:p w14:paraId="79123D01" w14:textId="17F41FFA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amerykańskie władze postanowiły użyć broni atomowej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8FFD" w14:textId="0B7B6C2D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taktyka żabich skoków, kamika</w:t>
            </w:r>
            <w:r w:rsidR="006639F8">
              <w:rPr>
                <w:rFonts w:asciiTheme="minorHAnsi" w:hAnsiTheme="minorHAnsi" w:cstheme="minorHAnsi"/>
                <w:i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ze</w:t>
            </w:r>
          </w:p>
          <w:p w14:paraId="72C8C4D5" w14:textId="18F1B039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spotkanie wojsk amerykańskich i rosyjskich w Torgau (25 IV 1945)</w:t>
            </w:r>
          </w:p>
          <w:p w14:paraId="1B341D1C" w14:textId="35F3325A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walki o Guadalcanal (VIII 1942–II 1943),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ofensywę w Ardenach (XII 1944), walki o Wał Pomorski (II 1945),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walki o Iwo Jimę (II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III 1945) i Okinawę (IV 1945)</w:t>
            </w:r>
          </w:p>
          <w:p w14:paraId="582A8CA4" w14:textId="10E2EA00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Alfreda Jodla, Wilhelma Keitla, Gieorgija Żukowa</w:t>
            </w:r>
          </w:p>
          <w:p w14:paraId="73625866" w14:textId="6C37AB6F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taktyka żabich skoków</w:t>
            </w:r>
          </w:p>
          <w:p w14:paraId="7B49AAFB" w14:textId="2EB8AC53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wydarzenia miały bezpośredni wpływ na decyzję o kapitulacji Japonii</w:t>
            </w:r>
          </w:p>
          <w:p w14:paraId="6D94699E" w14:textId="7DB7AE50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E33F4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decyzje w sprawie powojennych losów Niemiec, które zapadły na konferencji w Jałcie</w:t>
            </w:r>
          </w:p>
          <w:p w14:paraId="4BBB448E" w14:textId="2EA1D68C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F513" w14:textId="6197B691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Wał Pomorski</w:t>
            </w:r>
          </w:p>
          <w:p w14:paraId="21EED397" w14:textId="0AA71BD1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ofensywę styczniową Armii Czerwonej (I 1945), ofensywę wojsk alianckich (II 1945), samobójstwo Adolfa Hitlera (30 IV 1945)</w:t>
            </w:r>
          </w:p>
          <w:p w14:paraId="6237FABB" w14:textId="639F493A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na Morzu Filipińskim (VI 1944), bitwę w zatoce Leyte (X 1944)</w:t>
            </w:r>
          </w:p>
          <w:p w14:paraId="038E547E" w14:textId="70C9203E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Chestera Nimitza, Douglasa MacArthura, Hirohito</w:t>
            </w:r>
          </w:p>
          <w:p w14:paraId="2E40F724" w14:textId="6EE6D31F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walki na froncie wschodnim i zachodnim w 1945 r.</w:t>
            </w:r>
          </w:p>
          <w:p w14:paraId="0D55F773" w14:textId="283E3BFB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walk na Pacyfiku w 1943 r.</w:t>
            </w:r>
          </w:p>
          <w:p w14:paraId="1E199EFF" w14:textId="768FDF6D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metody, jakie Japończycy stosowali w walkach z Amerykanami</w:t>
            </w:r>
          </w:p>
          <w:p w14:paraId="11B19B2D" w14:textId="087B513C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działania na froncie wpłynęły na podział wpływów w powojennej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Europie</w:t>
            </w:r>
          </w:p>
          <w:p w14:paraId="6A41C96F" w14:textId="5B3F8480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FA7F" w14:textId="7DE82F5A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</w:t>
            </w:r>
            <w:r w:rsidR="003F42D3" w:rsidRPr="0040135E">
              <w:rPr>
                <w:rFonts w:asciiTheme="minorHAnsi" w:hAnsiTheme="minorHAnsi" w:cstheme="minorHAnsi"/>
                <w:sz w:val="20"/>
                <w:szCs w:val="20"/>
              </w:rPr>
              <w:t>esant na wyspę Saipan (VI 1944)</w:t>
            </w:r>
          </w:p>
          <w:p w14:paraId="4FAFBC3D" w14:textId="7E8628ED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lokalizuje w przestrzeni wyspy zajęte przez wojska amerykańskie w 1944 r.</w:t>
            </w:r>
          </w:p>
          <w:p w14:paraId="23D54FFF" w14:textId="4F6D979D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Carla Spaatza, Arthura Teddera, Jeana de Lattre de Tassigny, Mamoru Shigemitsu</w:t>
            </w:r>
          </w:p>
          <w:p w14:paraId="25614B5D" w14:textId="3A5E4F0E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w wojnie z Japonią miały walki o Iwo Jimę i Okinawę</w:t>
            </w:r>
          </w:p>
          <w:p w14:paraId="5C806394" w14:textId="4F0BB0F0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specyfikę walk na Dalekim Wschodzie</w:t>
            </w:r>
          </w:p>
          <w:p w14:paraId="78D99CF5" w14:textId="59DF9DC1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B894" w14:textId="77777777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decyzję o zrzuceniu bomby atomowej na Hiroszimę i Nagasaki</w:t>
            </w:r>
          </w:p>
          <w:p w14:paraId="4F6769F3" w14:textId="0E8FD3C3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decyzje wielkich mocarstw podjęte na konferencji w Jałcie</w:t>
            </w:r>
          </w:p>
        </w:tc>
      </w:tr>
      <w:tr w:rsidR="009B05CD" w:rsidRPr="0040135E" w14:paraId="41BA3BFE" w14:textId="77777777" w:rsidTr="002D71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0BB8B8" w14:textId="2138B3D9" w:rsidR="009B05CD" w:rsidRPr="0040135E" w:rsidRDefault="009B05CD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II. Polacy podczas II wojny światowej</w:t>
            </w:r>
          </w:p>
        </w:tc>
      </w:tr>
      <w:tr w:rsidR="0009250B" w:rsidRPr="0040135E" w14:paraId="792ECE22" w14:textId="77777777" w:rsidTr="00B22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7363" w14:textId="28DEC21D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Pod dwiema okupacjami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6938" w14:textId="77777777"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Podział ziem polskich przez okupantów</w:t>
            </w:r>
          </w:p>
          <w:p w14:paraId="2A67307C" w14:textId="77777777"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Ziemie okupowane przez III Rzeszę</w:t>
            </w:r>
          </w:p>
          <w:p w14:paraId="56BD6F50" w14:textId="77777777"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Okupacja sowiecka</w:t>
            </w:r>
          </w:p>
          <w:p w14:paraId="772AA14B" w14:textId="77777777"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Sowieckie represje</w:t>
            </w:r>
          </w:p>
          <w:p w14:paraId="52AB3365" w14:textId="492B19BB"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Deportacje w głąb ZSRS</w:t>
            </w:r>
          </w:p>
          <w:p w14:paraId="499F9CE7" w14:textId="77777777"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Zbrodnia katyńska</w:t>
            </w:r>
          </w:p>
          <w:p w14:paraId="2772B1F6" w14:textId="0B531899"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Postawy wobec okupanta sowieckiego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CC723" w14:textId="3EBB9AE2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Generalne Gubernatorstwo,</w:t>
            </w:r>
            <w:r w:rsidR="00A435C0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sowietyzacja, deportacja</w:t>
            </w:r>
          </w:p>
          <w:p w14:paraId="7F836E7C" w14:textId="1FCD08AA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mordy </w:t>
            </w:r>
            <w:r w:rsidR="00506C07">
              <w:rPr>
                <w:rFonts w:asciiTheme="minorHAnsi" w:hAnsiTheme="minorHAnsi" w:cstheme="minorHAnsi"/>
                <w:sz w:val="20"/>
                <w:szCs w:val="20"/>
              </w:rPr>
              <w:t xml:space="preserve">na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polskich </w:t>
            </w:r>
            <w:r w:rsidR="00506C07">
              <w:rPr>
                <w:rFonts w:asciiTheme="minorHAnsi" w:hAnsiTheme="minorHAnsi" w:cstheme="minorHAnsi"/>
                <w:sz w:val="20"/>
                <w:szCs w:val="20"/>
              </w:rPr>
              <w:t xml:space="preserve">oficerów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 Katyniu, Piatichatkach i Miednoje (IV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 1940)</w:t>
            </w:r>
          </w:p>
          <w:p w14:paraId="4D7FA7A9" w14:textId="1E069AC8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podział ziem polskich pod okupacją niemiecką i sowiecką</w:t>
            </w:r>
          </w:p>
          <w:p w14:paraId="5C8367FA" w14:textId="7399388A" w:rsidR="0009250B" w:rsidRPr="0040135E" w:rsidRDefault="005E249F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podział ziem polskich pod okupacją niemiecką i </w:t>
            </w:r>
            <w:r w:rsidR="00506C07">
              <w:rPr>
                <w:rFonts w:asciiTheme="minorHAnsi" w:hAnsiTheme="minorHAnsi" w:cstheme="minorHAnsi"/>
                <w:sz w:val="20"/>
                <w:szCs w:val="20"/>
              </w:rPr>
              <w:t>sow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iecką</w:t>
            </w:r>
          </w:p>
          <w:p w14:paraId="42D501C3" w14:textId="581B0AC1" w:rsidR="0009250B" w:rsidRPr="0040135E" w:rsidRDefault="005E249F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zbrodni katyńskiej</w:t>
            </w:r>
          </w:p>
          <w:p w14:paraId="7621F37F" w14:textId="7E6CA3D3" w:rsidR="0009250B" w:rsidRPr="0040135E" w:rsidRDefault="0009250B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0BD38" w14:textId="20787B70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paszportyzacja, łagier</w:t>
            </w:r>
          </w:p>
          <w:p w14:paraId="67F7F1F8" w14:textId="49242BB0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niemiecko-sowiecki traktat o granicach i przyjaźni (28 IX 1939), deportacje Polaków w głąb ZSRS (II, IV 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>i VI/VII 1940 oraz V i VI 1941)</w:t>
            </w:r>
          </w:p>
          <w:p w14:paraId="2E0AB520" w14:textId="4E1BCFC7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postanowienia niemiecko-sowieckiego traktatu o granicach i przyjaźni z IX 1939 r., miejsca masowych egzekucji dokonanych przez NKWD na polskich oficerach</w:t>
            </w:r>
          </w:p>
          <w:p w14:paraId="6BD35408" w14:textId="5772A4D8" w:rsidR="0009250B" w:rsidRPr="0040135E" w:rsidRDefault="0009250B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Hansa Franka</w:t>
            </w:r>
          </w:p>
          <w:p w14:paraId="761B220A" w14:textId="0BACDB07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określa cele polityki okupanta niemieckiego wobec ziem włączonych do Niemiec i generalnego Gubernatorstwa</w:t>
            </w:r>
          </w:p>
          <w:p w14:paraId="069C8CFB" w14:textId="015B5817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cele polityki sowieckiej na okupowanych ziemiach</w:t>
            </w:r>
          </w:p>
          <w:p w14:paraId="5CD109CF" w14:textId="77777777" w:rsidR="0009250B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represje, jakie wobec Polaków zastosowały władze sowieckie</w:t>
            </w:r>
          </w:p>
          <w:p w14:paraId="0F8733C5" w14:textId="6477A3BA" w:rsidR="00DA7E3F" w:rsidRPr="0040135E" w:rsidRDefault="00DA7E3F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19081" w14:textId="7CDF5591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wybory do Zgromadzenia Ludowego Zachodniej Białorusi i Zgromadzenia Ludowego Zachodniej Ukrainy (22 X 1939)</w:t>
            </w:r>
          </w:p>
          <w:p w14:paraId="77516EF7" w14:textId="1EE2A2BD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kierunki deportacji Polaków w latach 1939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1941 </w:t>
            </w:r>
          </w:p>
          <w:p w14:paraId="563BE755" w14:textId="14C3A47D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z czego wynikały różnice w polityce okupanta niemieckiego wobec ziem włączonych do Niemiec i </w:t>
            </w:r>
            <w:r w:rsidR="00F6122A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eneralnego Gubernatorstwa</w:t>
            </w:r>
          </w:p>
          <w:p w14:paraId="53268E15" w14:textId="7EE43655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władze sowieckie zalegalizowały wcielenie Kresów Wschodnich do ZSRS</w:t>
            </w:r>
          </w:p>
          <w:p w14:paraId="007F7E4E" w14:textId="14055863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sposoby sowietyzacji ziem polskich pod okupacją ZSRS</w:t>
            </w:r>
          </w:p>
          <w:p w14:paraId="50D9BDF2" w14:textId="3CABC2F9" w:rsidR="0009250B" w:rsidRPr="0040135E" w:rsidRDefault="0009250B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62BAF" w14:textId="5E0E8D2B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decyzję władz ZSRS o rozstrzelaniu polskich oficerów (5 III 1940)</w:t>
            </w:r>
          </w:p>
          <w:p w14:paraId="39BA133E" w14:textId="77777777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Zygmunta Berlinga</w:t>
            </w:r>
          </w:p>
          <w:p w14:paraId="4C58BB4A" w14:textId="6F4A8D99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postawy ludności Kresów Wschodnich wobec władzy sowieckiej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DF93" w14:textId="1A2724C4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skalę represji sowieckich i ich konsekwencje dla polskiego narodu</w:t>
            </w:r>
          </w:p>
        </w:tc>
      </w:tr>
      <w:tr w:rsidR="007004BD" w:rsidRPr="0040135E" w14:paraId="14C27992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A037" w14:textId="51446A22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Terror </w:t>
            </w:r>
            <w:r w:rsidR="00E437D1">
              <w:rPr>
                <w:rFonts w:asciiTheme="minorHAnsi" w:hAnsiTheme="minorHAnsi" w:cstheme="minorHAnsi"/>
                <w:sz w:val="20"/>
                <w:szCs w:val="20"/>
              </w:rPr>
              <w:t>niemiecki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8A8C" w14:textId="77777777" w:rsidR="007004BD" w:rsidRPr="0040135E" w:rsidRDefault="007004BD" w:rsidP="007004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Początek represji</w:t>
            </w:r>
          </w:p>
          <w:p w14:paraId="723BA1C0" w14:textId="77777777" w:rsidR="007004BD" w:rsidRPr="0040135E" w:rsidRDefault="007004BD" w:rsidP="007004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lastRenderedPageBreak/>
              <w:t>Okupacja ziem wcielonych do III Rzeszy</w:t>
            </w:r>
          </w:p>
          <w:p w14:paraId="4A40A695" w14:textId="77777777" w:rsidR="007004BD" w:rsidRPr="0040135E" w:rsidRDefault="007004BD" w:rsidP="007004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Generalne Gubernatorstwo</w:t>
            </w:r>
          </w:p>
          <w:p w14:paraId="1D52250E" w14:textId="77777777" w:rsidR="007004BD" w:rsidRPr="0040135E" w:rsidRDefault="007004BD" w:rsidP="007004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Państwo terroru</w:t>
            </w:r>
          </w:p>
          <w:p w14:paraId="32B42323" w14:textId="73645DDA" w:rsidR="007004BD" w:rsidRPr="0040135E" w:rsidRDefault="007004BD" w:rsidP="007004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Generalny Plan Wschodni</w:t>
            </w:r>
          </w:p>
          <w:p w14:paraId="02D37421" w14:textId="2A023B92" w:rsidR="007004BD" w:rsidRPr="0040135E" w:rsidRDefault="007004BD" w:rsidP="007004BD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5B857" w14:textId="1BFE16AB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stosuje pojęcie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łapanka</w:t>
            </w:r>
          </w:p>
          <w:p w14:paraId="013DA798" w14:textId="6ABA222E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Akcję Specjalną Kraków (XI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1939), akcję AB (wiosna 1940)</w:t>
            </w:r>
          </w:p>
          <w:p w14:paraId="29F96EEB" w14:textId="2F0DCBC8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miejsca na ziemiach polskich, gdzie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okupanci założyli obozy koncentracyjne</w:t>
            </w:r>
          </w:p>
          <w:p w14:paraId="0D44467C" w14:textId="01BE3AA5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określa, jakie grupy społeczne i narodowościowe stały się celem represji okupanta niemieckiego</w:t>
            </w:r>
          </w:p>
          <w:p w14:paraId="51DC63F3" w14:textId="3E48D288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jakim celu powstał niemiecki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nazistowski obóz Auschwitz</w:t>
            </w:r>
            <w:r w:rsidR="00A14104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Birkenau</w:t>
            </w:r>
          </w:p>
          <w:p w14:paraId="55FCEE29" w14:textId="0AC18267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metody stosowane przez </w:t>
            </w:r>
            <w:r w:rsidR="00A1410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niemieckiego 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okupanta w celu zastraszania społeczeństwa polskiego </w:t>
            </w:r>
          </w:p>
          <w:p w14:paraId="051AD17C" w14:textId="77777777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3B46" w14:textId="6E298F4B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Generalny Plan Wschodni</w:t>
            </w:r>
          </w:p>
          <w:p w14:paraId="4201BBB4" w14:textId="6BAE8C4B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operację „Tannenberg”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(IX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 1939), mord w Wawrze pod Warszawą (27 XII 1939), powstanie Generalnego Planu Wschodniego (1942)</w:t>
            </w:r>
          </w:p>
          <w:p w14:paraId="578AC8F9" w14:textId="217DCF18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</w:t>
            </w:r>
          </w:p>
          <w:p w14:paraId="024CD778" w14:textId="1A03008D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zmiany, do jakich doszło w administracji okupacyjnej ziem polskich po wybuchu wojny III Rzeszy z ZSRS</w:t>
            </w:r>
          </w:p>
          <w:p w14:paraId="58F2D65B" w14:textId="0B08B6E5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Hansa Franka</w:t>
            </w:r>
          </w:p>
          <w:p w14:paraId="45F51781" w14:textId="224902BF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represji niemieckich wobec Polaków podczas okupacji</w:t>
            </w:r>
          </w:p>
          <w:p w14:paraId="6CA793FA" w14:textId="65FB29A2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Generalnego Planu Wschodniego</w:t>
            </w:r>
          </w:p>
          <w:p w14:paraId="73E4C54B" w14:textId="6F791A4B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sposoby realizacji Generalnego Planu Wschodniego</w:t>
            </w:r>
          </w:p>
          <w:p w14:paraId="2A71C89B" w14:textId="13F2A569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reakcję społeczeństwa polskiego na realizację Generalnego Planu Wschodniego</w:t>
            </w:r>
          </w:p>
          <w:p w14:paraId="70E33E10" w14:textId="77777777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2890" w14:textId="17DCA7B1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niemiecka lista narodowościowa (</w:t>
            </w:r>
            <w:r w:rsidR="00506C07">
              <w:rPr>
                <w:rFonts w:asciiTheme="minorHAnsi" w:hAnsiTheme="minorHAnsi" w:cstheme="minorHAnsi"/>
                <w:i/>
                <w:sz w:val="20"/>
                <w:szCs w:val="20"/>
              </w:rPr>
              <w:t>V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olkslista), </w:t>
            </w:r>
            <w:r w:rsidR="00506C07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Volksdeutsch (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folksdojcz</w:t>
            </w:r>
            <w:r w:rsidR="00506C07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powstanie zamojskie</w:t>
            </w:r>
          </w:p>
          <w:p w14:paraId="0D7F15ED" w14:textId="0719EF92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niemieckich obozów koncentracyjnych na ziemiach polskich (1940), akcję wysiedleńczą na Zamojszczyźnie (XI 1942)</w:t>
            </w:r>
          </w:p>
          <w:p w14:paraId="76805855" w14:textId="647CBCAC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Arthura Greisera</w:t>
            </w:r>
          </w:p>
          <w:p w14:paraId="360D38E4" w14:textId="2224A861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czemu miała służyć </w:t>
            </w:r>
            <w:r w:rsidR="00506C07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olkslista</w:t>
            </w:r>
          </w:p>
          <w:p w14:paraId="344C6582" w14:textId="735C48AF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sytuację ludności polskiej na ziemiach włączonych do III Rzeszy</w:t>
            </w:r>
          </w:p>
          <w:p w14:paraId="71DF0E88" w14:textId="365D4B4D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politykę okupacyjną hitlerowców w Generalnym Gubernatorstwie</w:t>
            </w:r>
          </w:p>
          <w:p w14:paraId="69B3EC82" w14:textId="341E87D7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przestawia strukturę niemieckiego aparatu terroru na ziemiach okupowanych </w:t>
            </w:r>
          </w:p>
          <w:p w14:paraId="0664CF76" w14:textId="77777777" w:rsidR="007004BD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zmienił się stosunek Niemców do Polaków po wdrożeniu Generalnego Planu Wschodniego</w:t>
            </w:r>
          </w:p>
          <w:p w14:paraId="58D0EF9A" w14:textId="793BCE43" w:rsidR="00DA7E3F" w:rsidRPr="0040135E" w:rsidRDefault="00DA7E3F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FDE2" w14:textId="5641098C" w:rsidR="007004BD" w:rsidRPr="0040135E" w:rsidRDefault="007004BD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wprowadzenie folkslisty na ziemiach wcielonych do Rzeszy (III 1941) </w:t>
            </w:r>
          </w:p>
          <w:p w14:paraId="76DD7CE4" w14:textId="181820AB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politykę okupacyjną Niemiec na ziemiach wcielonych do III Rzeszy i w Generalnym Gubernatorstwie</w:t>
            </w:r>
          </w:p>
          <w:p w14:paraId="2A0D1D42" w14:textId="77777777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porównuje okupację niemiecką w Polsce i innych krajach europejskich</w:t>
            </w:r>
          </w:p>
          <w:p w14:paraId="6284C4FB" w14:textId="77777777" w:rsidR="007004BD" w:rsidRPr="0040135E" w:rsidRDefault="007004BD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85E2" w14:textId="77777777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postawy Polaków, którzy wpisywali się na Volkslistę</w:t>
            </w:r>
          </w:p>
          <w:p w14:paraId="1A85A974" w14:textId="70AA0DAB" w:rsidR="00125F0C" w:rsidRPr="0040135E" w:rsidRDefault="00742C41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125F0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skalę represji niemieckich i ich konsekwencje dla polskiego narodu</w:t>
            </w:r>
          </w:p>
        </w:tc>
      </w:tr>
      <w:tr w:rsidR="00DE2B8E" w:rsidRPr="0040135E" w14:paraId="04F4F0D4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A637" w14:textId="6120E56A" w:rsidR="00DE2B8E" w:rsidRPr="0040135E" w:rsidRDefault="00DE2B8E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Społeczeństwo polskie pod okupacją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E0D7" w14:textId="77777777" w:rsidR="00DE2B8E" w:rsidRPr="0040135E" w:rsidRDefault="00DE2B8E" w:rsidP="00DE2B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Walka z polskością</w:t>
            </w:r>
          </w:p>
          <w:p w14:paraId="2902628E" w14:textId="5BC7458E" w:rsidR="00DE2B8E" w:rsidRPr="0040135E" w:rsidRDefault="00DE2B8E" w:rsidP="00DE2B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Zmiany w życiu codziennym</w:t>
            </w:r>
          </w:p>
          <w:p w14:paraId="06C44084" w14:textId="31EBB8F5" w:rsidR="00DE2B8E" w:rsidRPr="0040135E" w:rsidRDefault="00DE2B8E" w:rsidP="00DE2B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lastRenderedPageBreak/>
              <w:t>Opór czy kolaboracja</w:t>
            </w:r>
          </w:p>
          <w:p w14:paraId="3B2360E7" w14:textId="31097E0F" w:rsidR="00DE2B8E" w:rsidRPr="0040135E" w:rsidRDefault="00DE2B8E" w:rsidP="00DE2B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Walka cywilna</w:t>
            </w:r>
          </w:p>
          <w:p w14:paraId="4115AE76" w14:textId="7CFADCCA" w:rsidR="00DE2B8E" w:rsidRPr="0040135E" w:rsidRDefault="00DE2B8E" w:rsidP="00DE2B8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Polacy wobec Holokaustu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9FA99" w14:textId="67FBB71A" w:rsidR="00DE2B8E" w:rsidRPr="0040135E" w:rsidRDefault="00DE2B8E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łapanka, kolaboracja, walka cywilna, Polska Walcząca, Holokaust</w:t>
            </w:r>
          </w:p>
          <w:p w14:paraId="4B05E414" w14:textId="3EAC4BE5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Witolda Pileckiego, Ireny Sendlerowej</w:t>
            </w:r>
          </w:p>
          <w:p w14:paraId="484F818E" w14:textId="72E855CC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sposoby walki okupanta niemieckiego z polskością</w:t>
            </w:r>
          </w:p>
          <w:p w14:paraId="700D9B42" w14:textId="5630697F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warunki życia codziennego Polaków w Generalnym Gubernatorstwie</w:t>
            </w:r>
          </w:p>
          <w:p w14:paraId="1BEBCDD2" w14:textId="1A4C06AE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rodzaje walki cywilnej stosowane przez Polaków w Generalnym Gubernatorstwie</w:t>
            </w:r>
          </w:p>
          <w:p w14:paraId="77D2ADD8" w14:textId="47427825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1280" w14:textId="71A8F702" w:rsidR="00DE2B8E" w:rsidRPr="0040135E" w:rsidRDefault="00DE2B8E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kontyngenty, szmugiel, tajne komplety, Kierownictwo Walki Cywilnej, sabotaż,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Rada Pomocy Żydom „Żegota”, szmalcownik</w:t>
            </w:r>
          </w:p>
          <w:p w14:paraId="13180452" w14:textId="7A18F199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Bartoszewskiego, Józefa i Wiktorii Ulmów, Jana Karskiego</w:t>
            </w:r>
          </w:p>
          <w:p w14:paraId="7229DDD2" w14:textId="29F96DC0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Niemcy poddawali germanizacji polskie dzieci </w:t>
            </w:r>
          </w:p>
          <w:p w14:paraId="7E8F9997" w14:textId="60F41944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politykę społeczną prowadzoną przez okupantów w Generalnym Gubernatorstwie</w:t>
            </w:r>
          </w:p>
          <w:p w14:paraId="6DDC82CE" w14:textId="0F7A4097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walka cywilna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 niemieckim okupantem</w:t>
            </w:r>
          </w:p>
          <w:p w14:paraId="0507167E" w14:textId="600C9022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postawy Polaków wobec Holokaustu</w:t>
            </w:r>
          </w:p>
          <w:p w14:paraId="68643486" w14:textId="2DE6CEFD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6742" w14:textId="3E3B9ABC" w:rsidR="00DE2B8E" w:rsidRPr="0040135E" w:rsidRDefault="00DE2B8E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prasa gadzinowa, czarny rynek, Związek Organizacji Wojskowej, mały sabotaż,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Tymczasowy Komitet Pomocy Żydom</w:t>
            </w:r>
          </w:p>
          <w:p w14:paraId="2E5220E0" w14:textId="5430F822" w:rsidR="00DE2B8E" w:rsidRPr="0040135E" w:rsidRDefault="00DE2B8E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powstanie Tymczasowego Komitetu Pomocy Żydom (1942)</w:t>
            </w:r>
          </w:p>
          <w:p w14:paraId="1FC3F94F" w14:textId="350791FE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Władysława Szpilmana</w:t>
            </w:r>
          </w:p>
          <w:p w14:paraId="5BDA8B36" w14:textId="54387E6D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politykę okupanta niemieckiego wobec Kościoła katolickiego</w:t>
            </w:r>
          </w:p>
          <w:p w14:paraId="507052DF" w14:textId="6828FC44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okupacyjne władze niemieckie kontrolowały przepływ informacji w Generalnym Gubernatorstwie</w:t>
            </w:r>
          </w:p>
          <w:p w14:paraId="398B17C2" w14:textId="25318BE6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okupacja wpłynęła na życie codzienne Polaków</w:t>
            </w:r>
          </w:p>
          <w:p w14:paraId="380D714C" w14:textId="78D0BFAE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społeczeństwo polskie reagowało na postawy kolaboranckie</w:t>
            </w:r>
          </w:p>
          <w:p w14:paraId="673FD8A9" w14:textId="7E789935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4A7F" w14:textId="7B568133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Studnickiego, Wacława Krzeptowskiego, Igo Syma, Elżbiety Zahorskiej, Anny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Smoleńskiej, Zofii Kossak, Juliana Grobelnego, Henryka Sławika</w:t>
            </w:r>
          </w:p>
          <w:p w14:paraId="79802B92" w14:textId="40A77FA2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organizację edukacji w Generalnym Gubernatorstwie</w:t>
            </w:r>
          </w:p>
          <w:p w14:paraId="0972D36A" w14:textId="74D8384C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przykłady postaw kolaboranckich w polskim społeczeństwie</w:t>
            </w:r>
          </w:p>
          <w:p w14:paraId="1767BF63" w14:textId="25F4C2A2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politykę okupacyjną III Rzeszy i ZSRS wobec Polaków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6A7D" w14:textId="49FB2A84" w:rsidR="00125F0C" w:rsidRPr="0040135E" w:rsidRDefault="00125F0C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postawy społeczeństwa polskiego wobec niemieckiego okupanta</w:t>
            </w:r>
          </w:p>
          <w:p w14:paraId="0225F357" w14:textId="759F2A21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postawy społeczeństwa polskiego wobec Holokaustu</w:t>
            </w:r>
          </w:p>
        </w:tc>
      </w:tr>
      <w:tr w:rsidR="00E85968" w:rsidRPr="0040135E" w14:paraId="17F7D9E7" w14:textId="77777777" w:rsidTr="00B22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0668" w14:textId="4043AD62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Polskie władze na emigracji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780F" w14:textId="21F07743"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rządu na emigracji</w:t>
            </w:r>
          </w:p>
          <w:p w14:paraId="301609A0" w14:textId="4A3B0A00"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Władze polskie we Francji</w:t>
            </w:r>
          </w:p>
          <w:p w14:paraId="4FF64EB4" w14:textId="77777777"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Układ Sikorski–Majski</w:t>
            </w:r>
          </w:p>
          <w:p w14:paraId="2448C846" w14:textId="77777777"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Spór o armię polską w ZSRS</w:t>
            </w:r>
          </w:p>
          <w:p w14:paraId="5FA81354" w14:textId="77777777"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Sprawa katyńska</w:t>
            </w:r>
          </w:p>
          <w:p w14:paraId="5E330B74" w14:textId="7D1067F5"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lastRenderedPageBreak/>
              <w:t>Działalność polskich komunistów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8E640" w14:textId="08B4E5FF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rząd na uchodźstwie</w:t>
            </w:r>
          </w:p>
          <w:p w14:paraId="6765EA68" w14:textId="39DB809E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układ Sikorski–Majski (30 VII 1941), zerwanie stosunków między ZSRS i rządem emigracyjnym (25 IV 1943)</w:t>
            </w:r>
          </w:p>
          <w:p w14:paraId="14F4B2AC" w14:textId="34E1F6FB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Ignacego Mościckiego,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Edwarda Rydza-Śmigłego, Władysława Sikorskiego, Władysława Andersa</w:t>
            </w:r>
          </w:p>
          <w:p w14:paraId="450CE2F4" w14:textId="5877827E" w:rsidR="00E85968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postanowienia układu Sikorski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>Majski</w:t>
            </w:r>
          </w:p>
          <w:p w14:paraId="1910D45C" w14:textId="7BD60BCA" w:rsidR="00E44FD7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4FD7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nastąpiło zerwanie stosunków </w:t>
            </w:r>
            <w:r w:rsidR="00E44FD7" w:rsidRPr="0040135E">
              <w:rPr>
                <w:rFonts w:asciiTheme="minorHAnsi" w:hAnsiTheme="minorHAnsi" w:cstheme="minorHAnsi"/>
                <w:sz w:val="20"/>
                <w:szCs w:val="20"/>
              </w:rPr>
              <w:t>między ZSRS i rządem emigracyjnym</w:t>
            </w:r>
          </w:p>
          <w:p w14:paraId="674B502F" w14:textId="0C87CBA3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BFCDA" w14:textId="5D8F336D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internowanie, Polska</w:t>
            </w:r>
            <w:r w:rsidR="00A435C0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Partia Robotnicza</w:t>
            </w:r>
          </w:p>
          <w:p w14:paraId="1B310437" w14:textId="59B4BDEE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utworzenie Polskiej Partii Robotniczej (I 1942),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katas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trofę gibraltarską (4 VII 1943)</w:t>
            </w:r>
          </w:p>
          <w:p w14:paraId="16290610" w14:textId="05E72B6E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Raczkiewi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cza, Ignacego Jana Paderewskiego, Stanisława Mikołajczyka, Kazimierza Sosnkowskiego</w:t>
            </w:r>
          </w:p>
          <w:p w14:paraId="57D68914" w14:textId="1079D7E2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polityki rządu emigracyjnego premiera W. Sikorskiego</w:t>
            </w:r>
          </w:p>
          <w:p w14:paraId="007177F0" w14:textId="2D5BA011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formowania polskiej armii w ZSRS i przyczyny jej ewakuacji</w:t>
            </w:r>
          </w:p>
          <w:p w14:paraId="1C12EAFC" w14:textId="2F187109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stosunki polsko-sowieckie miała sprawa katyńska</w:t>
            </w:r>
          </w:p>
          <w:p w14:paraId="4F4FFC41" w14:textId="77777777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A0277" w14:textId="57B53D56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Gwardia Ludowa, Związek Patriotów Polskich</w:t>
            </w:r>
          </w:p>
          <w:p w14:paraId="4DAE10D5" w14:textId="5EFEE8A1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W. Raczkiewicza na prezydenta RP na uchodźstwie (30 IX 1939), powołanie Rady Narodowej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Rzeczpospolitej Polskiej (XII 1939), deklarację programową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rządu emigracyjnego (XII 1939), powstanie Związku Patriotów Polskich (III 1943)</w:t>
            </w:r>
          </w:p>
          <w:p w14:paraId="0EE35917" w14:textId="742F40E7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Bolesława Wieniawy-Długoszowskiego, Wandy Wasilewskiej</w:t>
            </w:r>
          </w:p>
          <w:p w14:paraId="42DD6F98" w14:textId="53D9C4A5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powstania polskiego rządu na uchodźstwie</w:t>
            </w:r>
          </w:p>
          <w:p w14:paraId="2E73183F" w14:textId="63801342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polityczne i militarne konsekwencje układu Sikorski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>Majski</w:t>
            </w:r>
          </w:p>
          <w:p w14:paraId="299A134E" w14:textId="436FAF28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działalność komunistów polskich w kraju pod okupacją i ZSRS</w:t>
            </w:r>
          </w:p>
          <w:p w14:paraId="4A8D3A01" w14:textId="77777777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9ADB4" w14:textId="2E9F65C1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umowę paryską (X 1939), opublikowanie informacji o odnalezieniu grobów polskich oficerów w Katyniu (13 IV 1943)</w:t>
            </w:r>
          </w:p>
          <w:p w14:paraId="2FE4F97C" w14:textId="340F56E2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Felicjana Sławoja-Skład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kowskiego, Alfreda Lampe</w:t>
            </w:r>
            <w:r w:rsidR="00E44FD7">
              <w:rPr>
                <w:rFonts w:asciiTheme="minorHAnsi" w:hAnsiTheme="minorHAnsi" w:cstheme="minorHAnsi"/>
                <w:sz w:val="20"/>
                <w:szCs w:val="20"/>
              </w:rPr>
              <w:t>go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Aleksandra Zawadzkiego</w:t>
            </w:r>
          </w:p>
          <w:p w14:paraId="7C80EF7E" w14:textId="4B84F7AA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relacje polsko-sowieckie miała postawa Wielkiej Brytanii i Francji</w:t>
            </w:r>
          </w:p>
          <w:p w14:paraId="26F723E3" w14:textId="77777777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E35A" w14:textId="323A8A47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ocenia działalność polskiego rządu emigracyjnego podczas II wojny światowej </w:t>
            </w:r>
          </w:p>
          <w:p w14:paraId="7228880A" w14:textId="471E0D3F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jak ujawnienie przez Niemców zbrodni katyńskiej wpłynęło na sytuację rządu RP na uchodźstwie</w:t>
            </w:r>
          </w:p>
        </w:tc>
      </w:tr>
      <w:tr w:rsidR="00B22803" w:rsidRPr="0040135E" w14:paraId="4786D889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9CED" w14:textId="5B15CDF6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Polskie Państwo Podziemne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A55E" w14:textId="77777777"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Ruch oporu w Polsce</w:t>
            </w:r>
          </w:p>
          <w:p w14:paraId="0F1BA3C8" w14:textId="77777777"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zbrojnego podziemia</w:t>
            </w:r>
          </w:p>
          <w:p w14:paraId="70797689" w14:textId="399A6EDA"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Struktury cywilne podziemia</w:t>
            </w:r>
          </w:p>
          <w:p w14:paraId="213977DD" w14:textId="77777777"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Działalność ZWZ /AK</w:t>
            </w:r>
          </w:p>
          <w:p w14:paraId="40E68FF3" w14:textId="77777777"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Partyzantka</w:t>
            </w:r>
          </w:p>
          <w:p w14:paraId="0708FF3B" w14:textId="77777777"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Rzeź wołyńska</w:t>
            </w:r>
          </w:p>
          <w:p w14:paraId="3526821B" w14:textId="2A7FE1DF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FC485" w14:textId="66EF1794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Polskie Państwo Podziemne, Związek Walki Zbrojnej, Armia Krajowa, akcja dywersyjna, akcja sabotażowa</w:t>
            </w:r>
          </w:p>
          <w:p w14:paraId="3842D9B0" w14:textId="2DE868F1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Związku Walki Zbrojnej (13 XI 1939),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powołanie Armii Krajowej (14 II 1942), rzeź wołyńską (1943)</w:t>
            </w:r>
          </w:p>
          <w:p w14:paraId="45724647" w14:textId="480EA41E" w:rsidR="00B22803" w:rsidRPr="0040135E" w:rsidRDefault="00B22803" w:rsidP="00A435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Sikorskiego, Stanisława Mikołajczyka, Stefana Roweckiego ps. Grot, Tadeusza Komo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rowskiego ps. Bór, Leopolda Okulickiego ps. Niedźwiadek</w:t>
            </w:r>
          </w:p>
          <w:p w14:paraId="7C395784" w14:textId="74BAE012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struktury konspiracyjne nazywano Polskim Państwem Podziemnym</w:t>
            </w:r>
          </w:p>
          <w:p w14:paraId="02D0A42C" w14:textId="1AA6461D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zbrojnych akcji podejmowanych przez ZWZ</w:t>
            </w:r>
            <w:r w:rsidR="0028249A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AK</w:t>
            </w:r>
          </w:p>
          <w:p w14:paraId="215A16F5" w14:textId="43A9B301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6FA1" w14:textId="753070E4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D71A1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Służba Zwycięstwu Polski,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Gwardia Ludowa, Bataliony Chłopskie, cichociemni, Rada Jedności Narodowej, Delegatura Rządu RP na Kraj</w:t>
            </w:r>
          </w:p>
          <w:p w14:paraId="76053127" w14:textId="5E67DC88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Służby Zwycięstwu Polski (27 IX 1939),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utworzenie Delegatury Rządu RP na Kraj (XII 1940), akcję pod Arsenałem (III 1943)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, powołanie Rady Jedności Narodowej (I 1944)</w:t>
            </w:r>
          </w:p>
          <w:p w14:paraId="4855C116" w14:textId="29E41767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obszar, na którym doszło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do walk polsko-ukraińskich</w:t>
            </w:r>
          </w:p>
          <w:p w14:paraId="5C8B4294" w14:textId="518427FE" w:rsidR="00B22803" w:rsidRPr="0040135E" w:rsidRDefault="00B22803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Henryka Dobrzańskiego ps. Hubal, Władysława Gomułki, Kazimierza Sosnkowskiego, Augusta Emila Fieldorfa ps. Nil</w:t>
            </w:r>
          </w:p>
          <w:p w14:paraId="6585FDC8" w14:textId="55FF2C44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zadania miały realizować struktury pionu wojskowego Polskiego Państwa Podziemnego: Służba Zwycięstwu Polski, Związek Walki Zbrojnej i Armia Krajowa </w:t>
            </w:r>
          </w:p>
          <w:p w14:paraId="3CD92626" w14:textId="3952033F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strukturę pionu cywilnego Polskiego Państwa Podziemnego</w:t>
            </w:r>
          </w:p>
          <w:p w14:paraId="4FA94A7A" w14:textId="1A5359DC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jakim celu władze polskiego podziemia zamierzały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wywołać w kraju ogólnopolskie powstanie</w:t>
            </w:r>
          </w:p>
          <w:p w14:paraId="182F83FB" w14:textId="09EB14D0" w:rsidR="00B22803" w:rsidRPr="0040135E" w:rsidRDefault="00B22803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0A78" w14:textId="0AAB1BD3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akcja scaleniowa, Narodowa Organizacja Wojskowa, Polityczny Komitet Porozumiewawczy, Krajowa Rada Ministrów, akcja „Wachlarz”</w:t>
            </w:r>
          </w:p>
          <w:p w14:paraId="3B8859FD" w14:textId="61572B64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akcję „Wachlarz” (1941–1943), utworzenie Rady Pomocy Żydom „Żegota” (1942),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uchwalenie deklaracji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 co walczy naród polski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(III 1944), utworzenie Krajowej Rady Ministrów (1944), zamach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na Franza Kutscherę (1 II 1944)</w:t>
            </w:r>
          </w:p>
          <w:p w14:paraId="50DFB6FF" w14:textId="233FC461" w:rsidR="00B22803" w:rsidRPr="0040135E" w:rsidRDefault="00B22803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lokalizuje w przestrzeni tereny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objęte działaniami partyzantów</w:t>
            </w:r>
          </w:p>
          <w:p w14:paraId="1C6CDABD" w14:textId="68288EF1" w:rsidR="00B22803" w:rsidRPr="0040135E" w:rsidRDefault="00B22803" w:rsidP="00A435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Michała Karaszewicza-Tokarzewskiego ps. Torwid, Cyryla Ratajskiego, Jana Piekałkiewicza, Jana Stanisława Jankowskiego, Marcelego Nowotki, Tomasza Arciszewskiego, Jana Mazurkiewicza ps. Radosław, 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Franza Kutscherę</w:t>
            </w:r>
          </w:p>
          <w:p w14:paraId="17103B23" w14:textId="770097CD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budowania zbrojnego podziemia</w:t>
            </w:r>
          </w:p>
          <w:p w14:paraId="372002FB" w14:textId="6CCC9505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zadania wypełniali cichociemni w okupowanej Polsce</w:t>
            </w:r>
          </w:p>
          <w:p w14:paraId="6229DF08" w14:textId="1B848AB0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</w:t>
            </w:r>
            <w:r w:rsidR="006B7D2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jaką rolę </w:t>
            </w:r>
            <w:r w:rsidR="006B7D2F">
              <w:rPr>
                <w:rFonts w:asciiTheme="minorHAnsi" w:hAnsiTheme="minorHAnsi" w:cstheme="minorHAnsi"/>
                <w:sz w:val="20"/>
                <w:szCs w:val="20"/>
              </w:rPr>
              <w:t>odgrywały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Polski Komitet Porozumiewawczy i Rada Jedności Narodowej</w:t>
            </w:r>
          </w:p>
          <w:p w14:paraId="7B5E15A9" w14:textId="46C93377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działalność Delegatury Rządu na Kraj </w:t>
            </w:r>
          </w:p>
          <w:p w14:paraId="268A9A47" w14:textId="2FC8388B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działalność Kierownictwa Dywersji Kedyw</w:t>
            </w:r>
          </w:p>
          <w:p w14:paraId="34ADC2A4" w14:textId="2F2DFDF2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działalność oddziałów partyzanckich </w:t>
            </w:r>
          </w:p>
          <w:p w14:paraId="23BE336C" w14:textId="1273F167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działalność ukraińskich ugrupowań nacjonalistycznych na Wołyniu</w:t>
            </w:r>
          </w:p>
          <w:p w14:paraId="36300AE4" w14:textId="0500B0A6" w:rsidR="00B22803" w:rsidRPr="0040135E" w:rsidRDefault="00742C41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postawę polskich oddziałów samoobrony walczących z ukraińskimi nacjonalistami na Wołyniu</w:t>
            </w:r>
          </w:p>
          <w:p w14:paraId="71E6F8E4" w14:textId="52C76A9C" w:rsidR="0076101D" w:rsidRPr="0040135E" w:rsidRDefault="0076101D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BB3D" w14:textId="06857493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Narodowe Siły Zbrojne, Ukraińska Powstańcza Armia</w:t>
            </w:r>
          </w:p>
          <w:p w14:paraId="2588E176" w14:textId="48D5DB95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próbę zamachu na Hitlera w Warszawie (5 X 1939), powstanie Politycznego Komitetu Porozumiewawczego (II 1940), powstanie Związku Odwetu (IV 1940), akcję „Wieniec” (7/8 X 1942), powstanie Narodowych Si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ł Zbrojnych (1942)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, powstanie Kiero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>wnictwa Dywersji Kedyw (I 1943)</w:t>
            </w:r>
          </w:p>
          <w:p w14:paraId="2D469576" w14:textId="4F55B51A" w:rsidR="00B22803" w:rsidRPr="0040135E" w:rsidRDefault="00B22803" w:rsidP="00A435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Kazimierza Pużaka, Mieczysława Niedziałkowskiego, Macieja Rataja, Stefana Korbońskiego, Mieczysława Trajdosa, Aleksandra Dębskiego, Tadeusza Salskiego, Bolesława Piaseckiego, Jana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Piwnika ps. Ponury, Romana Szuchewycza, Henryka Cybulskiego</w:t>
            </w:r>
          </w:p>
          <w:p w14:paraId="59FB710A" w14:textId="26117559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zorganizowano konspiracyjny system szkolnictwa</w:t>
            </w:r>
          </w:p>
          <w:p w14:paraId="583C8A03" w14:textId="02EA7809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działalność wywiadowcza ZWZ</w:t>
            </w:r>
            <w:r w:rsidR="0028249A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AK</w:t>
            </w:r>
          </w:p>
          <w:p w14:paraId="594CBFE6" w14:textId="0763076D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działalność podziemia narodowego</w:t>
            </w:r>
          </w:p>
          <w:p w14:paraId="44E73252" w14:textId="6E8749D7" w:rsidR="00B22803" w:rsidRPr="0040135E" w:rsidRDefault="00B22803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7FC2" w14:textId="5BED878D" w:rsidR="00B22803" w:rsidRPr="0040135E" w:rsidRDefault="00B22803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działalność Polskiego Państwa Podziemnego</w:t>
            </w:r>
          </w:p>
          <w:p w14:paraId="7482586A" w14:textId="7D20956B" w:rsidR="00B22803" w:rsidRPr="0040135E" w:rsidRDefault="00742C41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relacje polsko-ukraińskie w czasie II wojny światowej</w:t>
            </w:r>
          </w:p>
        </w:tc>
      </w:tr>
      <w:tr w:rsidR="002D71A1" w:rsidRPr="0040135E" w14:paraId="4E30A506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8D2C" w14:textId="6032D738" w:rsidR="002D71A1" w:rsidRPr="0040135E" w:rsidRDefault="00DB2B0A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Akcja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„Burza” i powstanie warszawskie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00E1" w14:textId="44A29BC0" w:rsidR="002D71A1" w:rsidRPr="0087548B" w:rsidRDefault="002D71A1" w:rsidP="0087548B">
            <w:pPr>
              <w:pStyle w:val="Akapitzlist"/>
              <w:numPr>
                <w:ilvl w:val="0"/>
                <w:numId w:val="8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Akcja „Burza”</w:t>
            </w:r>
          </w:p>
          <w:p w14:paraId="552CC561" w14:textId="4EA1B0A4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Przyczyny wybuchu powstania warszawskiego</w:t>
            </w:r>
          </w:p>
          <w:p w14:paraId="2C026D61" w14:textId="0AC54B6B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Decyzja o rozpoczęciu powstania warszawskiego</w:t>
            </w:r>
          </w:p>
          <w:p w14:paraId="4DEAEF5C" w14:textId="77777777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Wybuch walk</w:t>
            </w:r>
          </w:p>
          <w:p w14:paraId="36CA8BE6" w14:textId="77777777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Walki powstańcze</w:t>
            </w:r>
          </w:p>
          <w:p w14:paraId="3A5A3C5C" w14:textId="77777777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Mocarstwa wobec powstania</w:t>
            </w:r>
          </w:p>
          <w:p w14:paraId="533F7034" w14:textId="3D546198" w:rsidR="002D71A1" w:rsidRPr="00C47B33" w:rsidRDefault="002D71A1" w:rsidP="00C47B3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Koniec walk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4B30" w14:textId="66112C3F" w:rsidR="002D71A1" w:rsidRPr="0040135E" w:rsidRDefault="002D71A1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plan „Burza”, godzina W </w:t>
            </w:r>
          </w:p>
          <w:p w14:paraId="7278257C" w14:textId="3BDB48D3" w:rsidR="002D71A1" w:rsidRPr="0040135E" w:rsidRDefault="002D71A1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wybuch powstania warszawskiego (1 VIII 1944), podpisanie układu o zaprzestaniu działań wojennych w Warszawie (2/3 X 1944)</w:t>
            </w:r>
          </w:p>
          <w:p w14:paraId="52093161" w14:textId="03024B61"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Tadeusza Komorowskiego ps. Bór</w:t>
            </w:r>
          </w:p>
          <w:p w14:paraId="09A65C4E" w14:textId="66859B9E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planu „Burza”</w:t>
            </w:r>
          </w:p>
          <w:p w14:paraId="11F2CB96" w14:textId="2EAFFBDA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wybuchu powstania warszawskiego</w:t>
            </w:r>
          </w:p>
          <w:p w14:paraId="20EDDC7A" w14:textId="305DB2E9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określa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skutki powstania warszawskiego dla stolicy oraz dla ogólnej sytuacji Polski</w:t>
            </w:r>
          </w:p>
          <w:p w14:paraId="43C069A2" w14:textId="1C944B6A"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AFA7" w14:textId="0F2EC061" w:rsidR="002D71A1" w:rsidRPr="0040135E" w:rsidRDefault="002D71A1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wydanie rozkazu rozpoczęcia planu „Burza” (XI 1943),</w:t>
            </w:r>
          </w:p>
          <w:p w14:paraId="75EE4E07" w14:textId="06E85896"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Emila Fieldorfa ps. Nil, Leopolda Okulickiego ps. Niedźwiadek, Ericha von dem Bach-Zelewskiego</w:t>
            </w:r>
          </w:p>
          <w:p w14:paraId="523467B1" w14:textId="1A9B14BD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F0B94">
              <w:rPr>
                <w:rFonts w:asciiTheme="minorHAnsi" w:hAnsiTheme="minorHAnsi" w:cstheme="minorHAnsi"/>
                <w:sz w:val="20"/>
                <w:szCs w:val="20"/>
              </w:rPr>
              <w:t>określa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konsekwencje militarne i polityczne planu „Burza” </w:t>
            </w:r>
          </w:p>
          <w:p w14:paraId="6388447E" w14:textId="4A774A83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F0B94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okoliczności podjęcia decyzji o wybuchu powstania warszawskiego</w:t>
            </w:r>
          </w:p>
          <w:p w14:paraId="2C13E69F" w14:textId="5D7251BD" w:rsidR="005B22D3" w:rsidRPr="0040135E" w:rsidRDefault="00742C41" w:rsidP="005B22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B22D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przebieg walk w czasie powstania warszawskiego</w:t>
            </w:r>
          </w:p>
          <w:p w14:paraId="63509287" w14:textId="05B6AAD0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E449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okoliczności zakończenia walk powstańczych w Warszawie</w:t>
            </w:r>
          </w:p>
          <w:p w14:paraId="47A15786" w14:textId="77777777"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8324" w14:textId="32BB85A8" w:rsidR="002D71A1" w:rsidRPr="0040135E" w:rsidRDefault="002D71A1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główne kierunki natarcia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oddziałów niemieckich podczas powstania warszawskiego</w:t>
            </w:r>
          </w:p>
          <w:p w14:paraId="01EBE195" w14:textId="6F70B8E3" w:rsidR="002D71A1" w:rsidRPr="0040135E" w:rsidRDefault="002D71A1" w:rsidP="005B22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Wojciecha Kiwerskiego ps. Oliwa</w:t>
            </w:r>
            <w:r w:rsidR="0028249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Zdzisława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Jeziorańskiego ps. Jan Nowak, Antoniego Chruściela ps. Monter, Jana Mazurkiewicza ps. </w:t>
            </w:r>
            <w:r w:rsidR="00CE449E">
              <w:rPr>
                <w:rFonts w:asciiTheme="minorHAnsi" w:hAnsiTheme="minorHAnsi" w:cstheme="minorHAnsi"/>
                <w:sz w:val="20"/>
                <w:szCs w:val="20"/>
              </w:rPr>
              <w:t>Radosław, Zygmunta Berlinga</w:t>
            </w:r>
          </w:p>
          <w:p w14:paraId="5139B924" w14:textId="29901F1E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planu „Burza”</w:t>
            </w:r>
          </w:p>
          <w:p w14:paraId="6E1D0629" w14:textId="190699F1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represje, jaki wobec cywilnych mieszkańców stolicy zastosowały wojska okupacyjne</w:t>
            </w:r>
          </w:p>
          <w:p w14:paraId="798E89B9" w14:textId="2D4C7670" w:rsidR="005B22D3" w:rsidRPr="0040135E" w:rsidRDefault="00742C41" w:rsidP="005B22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B22D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postawę mieszkańców Warszawy wobec powstańców</w:t>
            </w:r>
          </w:p>
          <w:p w14:paraId="25A7C267" w14:textId="77777777" w:rsidR="002D71A1" w:rsidRDefault="00742C41" w:rsidP="005B22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postawę wobec powstania warszawskiego zajęl</w:t>
            </w:r>
            <w:r w:rsidR="00110437">
              <w:rPr>
                <w:rFonts w:asciiTheme="minorHAnsi" w:hAnsiTheme="minorHAnsi" w:cstheme="minorHAnsi"/>
                <w:sz w:val="20"/>
                <w:szCs w:val="20"/>
              </w:rPr>
              <w:t>i alianci zachodni, a jaką ZSRS</w:t>
            </w:r>
          </w:p>
          <w:p w14:paraId="13A78A32" w14:textId="51CC4CB6" w:rsidR="00110437" w:rsidRPr="0040135E" w:rsidRDefault="00110437" w:rsidP="005B22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C0AF" w14:textId="6699696C" w:rsidR="002D71A1" w:rsidRPr="0040135E" w:rsidRDefault="002D71A1" w:rsidP="005B22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</w:t>
            </w:r>
            <w:r w:rsidRPr="0040135E">
              <w:rPr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27 Wołyńskiej Dywizji Piechoty AK (1944), b</w:t>
            </w:r>
            <w:r w:rsidR="005B22D3" w:rsidRPr="0040135E">
              <w:rPr>
                <w:rFonts w:asciiTheme="minorHAnsi" w:hAnsiTheme="minorHAnsi" w:cstheme="minorHAnsi"/>
                <w:sz w:val="20"/>
                <w:szCs w:val="20"/>
              </w:rPr>
              <w:t>itwę pod Surkontami (VIII 1944)</w:t>
            </w:r>
          </w:p>
          <w:p w14:paraId="17F76596" w14:textId="6EA79C96"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Mieczysława Kamińskiego, Tadeusza Pełczyńskiego ps. Grzegorz</w:t>
            </w:r>
          </w:p>
          <w:p w14:paraId="01BE7E89" w14:textId="70B8A938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określa polityczny cel akcji „Burza” i sposób, w jaki planowano go zrealizować</w:t>
            </w:r>
          </w:p>
          <w:p w14:paraId="1D6D63D4" w14:textId="36685AA7" w:rsidR="002D71A1" w:rsidRPr="0040135E" w:rsidRDefault="00742C41" w:rsidP="00626E7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uzbrojenie, jakim dysponowali powstańcy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D283" w14:textId="785DB64F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polityczne, militarne i społeczne aspekty powstania warszawskiego oraz jego konsekwencje</w:t>
            </w:r>
          </w:p>
          <w:p w14:paraId="01F348CA" w14:textId="550A5064"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postawę mocarstw wobec powstania warszawskiego</w:t>
            </w:r>
          </w:p>
          <w:p w14:paraId="36A4A496" w14:textId="2601B839"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decyzję o wybuchu powstania warszawskiego </w:t>
            </w:r>
          </w:p>
          <w:p w14:paraId="6120D242" w14:textId="12545636"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Polaków w powstaniu warszawskim</w:t>
            </w:r>
          </w:p>
          <w:p w14:paraId="50E595C6" w14:textId="77777777"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40DEE5" w14:textId="77777777" w:rsidR="00125F0C" w:rsidRPr="0040135E" w:rsidRDefault="00125F0C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9B7052" w14:textId="77777777"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C6288" w:rsidRPr="0040135E" w14:paraId="30DEAEA2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07D8" w14:textId="742AE7FE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Sprawa polska pod koniec wojny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4A4F" w14:textId="77777777" w:rsidR="005C6288" w:rsidRPr="0040135E" w:rsidRDefault="005C6288" w:rsidP="005C628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Sprawa polska w Teheranie</w:t>
            </w:r>
          </w:p>
          <w:p w14:paraId="2C7878EA" w14:textId="7FCD547F" w:rsidR="005C6288" w:rsidRPr="0040135E" w:rsidRDefault="005C6288" w:rsidP="005C628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Polska lubelska</w:t>
            </w:r>
          </w:p>
          <w:p w14:paraId="24C37609" w14:textId="53B46581" w:rsidR="005C6288" w:rsidRPr="0040135E" w:rsidRDefault="005C6288" w:rsidP="005C628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lastRenderedPageBreak/>
              <w:t>Konferencja w Jałcie</w:t>
            </w:r>
          </w:p>
          <w:p w14:paraId="7994069E" w14:textId="6A2A8E94" w:rsidR="005C6288" w:rsidRPr="0040135E" w:rsidRDefault="005C6288" w:rsidP="005C628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Represje wobec polskiego podziemia</w:t>
            </w:r>
          </w:p>
          <w:p w14:paraId="3ECEC2F3" w14:textId="79914189" w:rsidR="005C6288" w:rsidRPr="0040135E" w:rsidRDefault="005C6288" w:rsidP="005C628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Tymczasowy Rząd Jedności Narodowej</w:t>
            </w:r>
          </w:p>
          <w:p w14:paraId="61724B4A" w14:textId="49DEF156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8334D" w14:textId="2457A326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Polska lubelska</w:t>
            </w:r>
          </w:p>
          <w:p w14:paraId="4694DB60" w14:textId="1DD414B4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konferencję w Jałcie (4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11 II 1945)</w:t>
            </w:r>
          </w:p>
          <w:p w14:paraId="2C65EBE7" w14:textId="6C2AF1FD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Stanisława Mikołajczyka, Leopolda Okulickiego ps. Niedźwiadek</w:t>
            </w:r>
          </w:p>
          <w:p w14:paraId="56CC0228" w14:textId="46926461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powstania tzw. Polski lubelskiej</w:t>
            </w:r>
          </w:p>
          <w:p w14:paraId="7963750A" w14:textId="7921C59C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postanowienia konferencji jałtańskiej w sprawie polskiej</w:t>
            </w:r>
          </w:p>
          <w:p w14:paraId="78BF479F" w14:textId="64738AFF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BC7F" w14:textId="1FA6F2DA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linia Curzona, Krajowa Rada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Narodowa, Polski Komitet Wyzwolenia Narodowego, proces szesnastu, Tymczasowy Rząd Jedności Narodowej</w:t>
            </w:r>
          </w:p>
          <w:p w14:paraId="6AA1159F" w14:textId="251BD65F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Krajowej Rady Narodowej (31 XII 1943/1 I 1944), utworzenie Polskiego Komitetu Wyzwolenia Narodowego (22 VII 1944), rozwiązanie Armii Krajowej (19 I 1945), proces szesnastu (VI 1945), konferencj</w:t>
            </w:r>
            <w:r w:rsidR="00C5058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 Poczdamie (17 VII–2 VIII 1945)</w:t>
            </w:r>
          </w:p>
          <w:p w14:paraId="3D74D529" w14:textId="37FBC72A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Gomułki,</w:t>
            </w:r>
            <w:r w:rsidRPr="0040135E">
              <w:rPr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Bolesława Bieruta</w:t>
            </w:r>
          </w:p>
          <w:p w14:paraId="6528CC72" w14:textId="51146921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powstania Tymczasowego Rządu Jedności Narodowej</w:t>
            </w:r>
          </w:p>
          <w:p w14:paraId="69381F1B" w14:textId="1711ECC9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decyzje, jakie w sprawie Polski podjęto na konferencji w Poczdamie</w:t>
            </w:r>
          </w:p>
          <w:p w14:paraId="5D2B949F" w14:textId="25B58DAC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proces ustanawiania komunistycznych władz w wyzwolonej Polsce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5E64" w14:textId="2C71C9DA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konferencję teherańską (28 XI–1 XII 1943)</w:t>
            </w:r>
          </w:p>
          <w:p w14:paraId="08B0DA87" w14:textId="1803449C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Edwarda Osóbki-Morawskiego, Tomasza Arciszewskiego, Jana Stanisława Jankowskiego, Kazimierza Pużaka</w:t>
            </w:r>
          </w:p>
          <w:p w14:paraId="03BC295D" w14:textId="506BE0F3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postanowienia konferencji teherańskiej w sprawie polskiej </w:t>
            </w:r>
          </w:p>
          <w:p w14:paraId="593C1566" w14:textId="55A1A0AB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politykę PKWN</w:t>
            </w:r>
          </w:p>
          <w:p w14:paraId="38F0932B" w14:textId="349DAA85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rząd emigracyjny przyjął postanowienia konferencji jałtańskiej w sprawie polskiej</w:t>
            </w:r>
          </w:p>
          <w:p w14:paraId="004AB756" w14:textId="1FA38776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represje władz komunistycznych wobec polskiego podziemia</w:t>
            </w:r>
          </w:p>
          <w:p w14:paraId="4D680222" w14:textId="5F9076DB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wydarzenia przyczyniły się do rozbicia sił podziemia w Polsce</w:t>
            </w:r>
          </w:p>
          <w:p w14:paraId="6BF18D52" w14:textId="5D5D9952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3E45" w14:textId="442CAA37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Michała Żymierskiego, Iwana Sierowa</w:t>
            </w:r>
          </w:p>
          <w:p w14:paraId="4B95CE82" w14:textId="008AE716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politykę rządu emigracyjnego po powstaniu warszawskim</w:t>
            </w:r>
          </w:p>
          <w:p w14:paraId="15806100" w14:textId="6BCFE811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postawę rządów Wielkiej Brytanii i Stanów Zjednoczonych wobec Polski w okresie II wojny światowej</w:t>
            </w:r>
          </w:p>
          <w:p w14:paraId="7915EF0D" w14:textId="2206D368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opuszczenia przez aliantów zachodnich polskiego rządu na uchodźstwie</w:t>
            </w:r>
          </w:p>
          <w:p w14:paraId="2CC782C5" w14:textId="5E56F57A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75F7" w14:textId="7AE90C21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politykę aliantów zachodnich wobec 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sprawy polskiej po konferencji jałtańskiej</w:t>
            </w:r>
          </w:p>
          <w:p w14:paraId="258294C9" w14:textId="121AD3F7"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postępowanie </w:t>
            </w:r>
          </w:p>
          <w:p w14:paraId="7CF07C54" w14:textId="00F3727E"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polskich komunistów</w:t>
            </w:r>
            <w:r w:rsidR="00CE449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E449E" w:rsidRPr="00CE449E">
              <w:rPr>
                <w:rFonts w:asciiTheme="minorHAnsi" w:hAnsiTheme="minorHAnsi" w:cstheme="minorHAnsi"/>
                <w:sz w:val="20"/>
                <w:szCs w:val="20"/>
              </w:rPr>
              <w:t>zmierzające do przejęcia władzy</w:t>
            </w:r>
          </w:p>
        </w:tc>
      </w:tr>
      <w:tr w:rsidR="005C6288" w:rsidRPr="0040135E" w14:paraId="152A2D97" w14:textId="77777777" w:rsidTr="00476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AA17" w14:textId="680771D6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Polacy w koalicji antyhitlerowskiej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39B9" w14:textId="77777777" w:rsidR="005C6288" w:rsidRPr="0040135E" w:rsidRDefault="005C6288" w:rsidP="005C628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Polska armia we Francji</w:t>
            </w:r>
          </w:p>
          <w:p w14:paraId="64716857" w14:textId="2EB24FE6" w:rsidR="005C6288" w:rsidRPr="0040135E" w:rsidRDefault="005C6288" w:rsidP="005C628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Odbudowa wojsk w Wielkiej Brytanii</w:t>
            </w:r>
          </w:p>
          <w:p w14:paraId="6DBCAE70" w14:textId="0E0199E1" w:rsidR="005C6288" w:rsidRPr="0040135E" w:rsidRDefault="005C6288" w:rsidP="005C628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lastRenderedPageBreak/>
              <w:t>Polacy na froncie zachodnim</w:t>
            </w:r>
          </w:p>
          <w:p w14:paraId="7A7D00E9" w14:textId="2CD9735D" w:rsidR="005C6288" w:rsidRPr="0040135E" w:rsidRDefault="005C6288" w:rsidP="005C628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 xml:space="preserve">Szlak </w:t>
            </w:r>
            <w:r w:rsidR="0028249A">
              <w:rPr>
                <w:rFonts w:cstheme="minorHAnsi"/>
                <w:bCs/>
                <w:sz w:val="20"/>
                <w:szCs w:val="20"/>
              </w:rPr>
              <w:t>a</w:t>
            </w:r>
            <w:r w:rsidRPr="0040135E">
              <w:rPr>
                <w:rFonts w:cstheme="minorHAnsi"/>
                <w:bCs/>
                <w:sz w:val="20"/>
                <w:szCs w:val="20"/>
              </w:rPr>
              <w:t>rmii Andersa</w:t>
            </w:r>
          </w:p>
          <w:p w14:paraId="2898DF29" w14:textId="5C573AA4" w:rsidR="005C6288" w:rsidRPr="0040135E" w:rsidRDefault="005C6288" w:rsidP="005C628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Polska armia u boku ZSRS</w:t>
            </w:r>
          </w:p>
          <w:p w14:paraId="0FCDABB4" w14:textId="30991563" w:rsidR="005C6288" w:rsidRPr="0040135E" w:rsidRDefault="005C6288" w:rsidP="005C6288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8852" w14:textId="21BDC810" w:rsidR="005C6288" w:rsidRPr="0040135E" w:rsidRDefault="00742C41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ewakuację armii gen. Andersa (III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VIII 1942)</w:t>
            </w:r>
          </w:p>
          <w:p w14:paraId="38C040D7" w14:textId="27C40E08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Anglię (VII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 1940), bitwę o Monte Cassino (V 1944)</w:t>
            </w:r>
          </w:p>
          <w:p w14:paraId="28F6C9C5" w14:textId="30F1C198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Władysława Andersa</w:t>
            </w:r>
          </w:p>
          <w:p w14:paraId="2B5884CE" w14:textId="275B0680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formowania armii gen. Andersa, jej ewakuację i szlak bojowy</w:t>
            </w:r>
          </w:p>
          <w:p w14:paraId="6040CD37" w14:textId="6A151BD0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formacje polskie, które walczyły na frontach II wojny światowej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1FF2D" w14:textId="5B18C89A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stosuje pojęcie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Polskie Siły Zbrojne</w:t>
            </w:r>
          </w:p>
          <w:p w14:paraId="535765BF" w14:textId="0A2504E4" w:rsidR="005C6288" w:rsidRPr="0040135E" w:rsidRDefault="00742C41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początek formowania się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armii gen. Andersa (VIII 1941)</w:t>
            </w:r>
          </w:p>
          <w:p w14:paraId="5AE728BA" w14:textId="208D5011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Narwik (V 1940), bitwę pod Lenino (12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13 X 1943), bitwę pod Falaise (VIII 1944), zdobycie Berlina (IV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 1945)</w:t>
            </w:r>
          </w:p>
          <w:p w14:paraId="28BD2A8B" w14:textId="68455CC3" w:rsidR="005C6288" w:rsidRPr="0040135E" w:rsidRDefault="005C6288" w:rsidP="003C6A1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Stanisława M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>aczka, Stanisława Sosabowskiego</w:t>
            </w:r>
          </w:p>
          <w:p w14:paraId="6C849505" w14:textId="480494B5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udział wojsk polskich w kampanii norweskiej w 1940 r.</w:t>
            </w:r>
          </w:p>
          <w:p w14:paraId="3A6151AB" w14:textId="72C9C4DC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formacje zbrojne wchodzące w skład Polskich Sił Zbrojnych w Wielkiej Brytanii</w:t>
            </w:r>
          </w:p>
          <w:p w14:paraId="4AE46DB9" w14:textId="70B3F06F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udział Polskich Sił Zbrojnych w walkach w Europie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Zachodniej w latach 1944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1945</w:t>
            </w:r>
          </w:p>
          <w:p w14:paraId="310D92FE" w14:textId="78935187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219E" w14:textId="1507B272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Tobruk (VIII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XII 1941), bitwę pod Arnhem (IX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1944), przełaman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>ie Wału Pomorskiego (I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>II 1945)</w:t>
            </w:r>
          </w:p>
          <w:p w14:paraId="6E696DAE" w14:textId="77777777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szlak armii gen. Andersa</w:t>
            </w:r>
          </w:p>
          <w:p w14:paraId="1F06E8C2" w14:textId="63556B52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Zygmunta Szyszko-Bohusza, Stanisława Kopańskiego, Wandy Wasilewskiej, Zygmunta Berlinga, Karola Świerczewskiego, Stanisława Popławskiego</w:t>
            </w:r>
          </w:p>
          <w:p w14:paraId="4E7E6B14" w14:textId="14124EEF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odbudowy Polskich Sił Zbrojnych w Wielkiej Brytanii</w:t>
            </w:r>
          </w:p>
          <w:p w14:paraId="1809F5CC" w14:textId="1D6AF594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udział Polskich Sił Zbrojnych w walkach w Afryce Północnej</w:t>
            </w:r>
          </w:p>
          <w:p w14:paraId="3BF84214" w14:textId="2B5BDE92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formowania się wojsk polskich u boku Armii Czerwonej</w:t>
            </w:r>
          </w:p>
          <w:p w14:paraId="3E0BD8BA" w14:textId="7E765C87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szlak bojowy wojska polskiego na froncie wschodnim</w:t>
            </w:r>
          </w:p>
          <w:p w14:paraId="70CCF635" w14:textId="19962850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85CB9" w14:textId="1DC8B0EA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Stanisława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Ujejskiego, Jerzego Świrskiego, Mariana K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>ukiela</w:t>
            </w:r>
          </w:p>
          <w:p w14:paraId="287A0D22" w14:textId="3737BCE0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odbudowy polskiej armii we Francji </w:t>
            </w:r>
          </w:p>
          <w:p w14:paraId="31373FB4" w14:textId="7055BC3B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ludności polskiej przebywającej w ZSRS miało formowanie się armii gen. Andersa oraz jej ewakuacja na Bliski Wschód</w:t>
            </w:r>
          </w:p>
          <w:p w14:paraId="020E4A97" w14:textId="30289580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9351" w14:textId="242321FD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wkład militarny Polaków w działania zbrojne na różnych frontach II wojny światowej</w:t>
            </w:r>
          </w:p>
          <w:p w14:paraId="795035BB" w14:textId="72DBB8CE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aliantów wobec militarnego zaangażowania Polaków w działania wojenne</w:t>
            </w:r>
          </w:p>
        </w:tc>
      </w:tr>
      <w:tr w:rsidR="00C52A74" w:rsidRPr="0040135E" w14:paraId="43B8964E" w14:textId="77777777" w:rsidTr="002D71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67BC88" w14:textId="1EA74FE1" w:rsidR="00C52A74" w:rsidRPr="0040135E" w:rsidRDefault="00C52A74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III. Świat podczas zimnej wojny</w:t>
            </w:r>
          </w:p>
        </w:tc>
      </w:tr>
      <w:tr w:rsidR="004877D5" w:rsidRPr="0040135E" w14:paraId="04AD3FC8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053D" w14:textId="62A558F0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Powojenny </w:t>
            </w:r>
            <w:r w:rsidR="00DB2B0A">
              <w:rPr>
                <w:rFonts w:asciiTheme="minorHAnsi" w:hAnsiTheme="minorHAnsi" w:cstheme="minorHAnsi"/>
                <w:sz w:val="20"/>
                <w:szCs w:val="20"/>
              </w:rPr>
              <w:t>podział świata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5D55" w14:textId="0E0D0C93" w:rsidR="004877D5" w:rsidRPr="0040135E" w:rsidRDefault="004877D5" w:rsidP="009E7E0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Skutki II wojny światowej</w:t>
            </w:r>
          </w:p>
          <w:p w14:paraId="767D9CB9" w14:textId="7EA91EA1" w:rsidR="004877D5" w:rsidRPr="0040135E" w:rsidRDefault="004877D5" w:rsidP="009E7E0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Konferencja w Poczdamie</w:t>
            </w:r>
          </w:p>
          <w:p w14:paraId="4BF268EE" w14:textId="77F02AAA" w:rsidR="004877D5" w:rsidRPr="0040135E" w:rsidRDefault="004877D5" w:rsidP="009E7E0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Procesy zbrodniarzy wojennych</w:t>
            </w:r>
          </w:p>
          <w:p w14:paraId="2DB058E4" w14:textId="5725C211" w:rsidR="004877D5" w:rsidRPr="0040135E" w:rsidRDefault="004877D5" w:rsidP="009E7E0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Paryskie traktaty pokojowe</w:t>
            </w:r>
          </w:p>
          <w:p w14:paraId="614EE1EB" w14:textId="3B519F06" w:rsidR="004877D5" w:rsidRDefault="004877D5" w:rsidP="009E7E0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ONZ</w:t>
            </w:r>
          </w:p>
          <w:p w14:paraId="7B8A0681" w14:textId="77777777" w:rsidR="009E7E0F" w:rsidRPr="0040135E" w:rsidRDefault="009E7E0F" w:rsidP="009E7E0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lastRenderedPageBreak/>
              <w:t>Nowe supermocarstwa</w:t>
            </w:r>
          </w:p>
          <w:p w14:paraId="79287606" w14:textId="77777777" w:rsidR="009E7E0F" w:rsidRPr="0040135E" w:rsidRDefault="009E7E0F" w:rsidP="009E7E0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Ekspansja komunizmu w Europie</w:t>
            </w:r>
          </w:p>
          <w:p w14:paraId="454E844B" w14:textId="77777777" w:rsidR="009E7E0F" w:rsidRPr="009E7E0F" w:rsidRDefault="009E7E0F" w:rsidP="009E7E0F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</w:p>
          <w:p w14:paraId="75DA645C" w14:textId="70B8EE00" w:rsidR="004877D5" w:rsidRPr="0040135E" w:rsidRDefault="004877D5" w:rsidP="004877D5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72397" w14:textId="724DA521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ludobójstwo, program „czterech D”, denazyfikacja, dekartelizacja, demokratyzacja, demilitaryzacja,</w:t>
            </w:r>
            <w:r w:rsidRPr="0040135E">
              <w:t xml:space="preserve"> </w:t>
            </w:r>
          </w:p>
          <w:p w14:paraId="5C16440E" w14:textId="2ECFE22B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Organizacja Narodów Zjednoczonych, Powszechna deklaracja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praw człowieka</w:t>
            </w:r>
            <w:r w:rsidR="00EC67B5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EC67B5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supermocarstwo,</w:t>
            </w:r>
            <w:r w:rsidR="00EC67B5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EC67B5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kraje demokracji ludowej</w:t>
            </w:r>
            <w:r w:rsidR="00EC67B5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  <w:p w14:paraId="5D3DB2C3" w14:textId="09B39E35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konferencję założycielską ONZ (25 IV–26 VI 1945), uchwalenie Powszechnej deklaracji praw człowieka (1948)</w:t>
            </w:r>
          </w:p>
          <w:p w14:paraId="252D43B2" w14:textId="20599AD4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Józefa Stalina, Harry’ego Trumana, Winstona Churchilla</w:t>
            </w:r>
          </w:p>
          <w:p w14:paraId="09E5C983" w14:textId="28957AAD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program „czterech D”</w:t>
            </w:r>
          </w:p>
          <w:p w14:paraId="6973BE28" w14:textId="77777777" w:rsidR="004877D5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katalog praw człowieka określony w Powszechnej deklaracji praw człowieka</w:t>
            </w:r>
          </w:p>
          <w:p w14:paraId="1852FED1" w14:textId="77777777" w:rsidR="009D3483" w:rsidRPr="0040135E" w:rsidRDefault="009D3483" w:rsidP="009D34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cechy państw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tzw.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demokracji ludowej</w:t>
            </w:r>
          </w:p>
          <w:p w14:paraId="56491096" w14:textId="3C8F887B" w:rsidR="009D3483" w:rsidRPr="0040135E" w:rsidRDefault="009D3483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4735" w14:textId="67461944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taktyka spalonej ziemi, Międzynarodowy Trybunał Wojskowy, deportacje, Karta Narodów Zjednoczonych, Międzynarodowy Trybunał Sprawiedliwości</w:t>
            </w:r>
            <w:r w:rsidR="00D5163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układ dwubiegunowy, sowietyzacja, eksport rewolucji,</w:t>
            </w:r>
          </w:p>
          <w:p w14:paraId="23F52ECD" w14:textId="5C0CF1FF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podpisanie Karty Narodów Zjednoczonych (26 VI 1945),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konferencję w Poczdamie (17 VII–2 VIII 1945), procesy norymberskie (1946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1949),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podpisanie paryskich traktatów pokojowych (10 II 1947)</w:t>
            </w:r>
          </w:p>
          <w:p w14:paraId="10114445" w14:textId="5E208D9A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ziemie utracone przez Niemcy na podstawie decyzji Wielkiej Trójki</w:t>
            </w:r>
          </w:p>
          <w:p w14:paraId="0174BDB9" w14:textId="7F56FBEE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Clementa Attlee</w:t>
            </w:r>
            <w:r w:rsidR="00D5163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>Josipa Broza-Tity</w:t>
            </w:r>
          </w:p>
          <w:p w14:paraId="769F0D96" w14:textId="77ACAAE3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przedstawia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skutki społeczne II wojny światowej</w:t>
            </w:r>
          </w:p>
          <w:p w14:paraId="79CF4307" w14:textId="3624ABD8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postanowienia konferencji poczdamskiej w sprawie Niemiec</w:t>
            </w:r>
          </w:p>
          <w:p w14:paraId="74B3A1CD" w14:textId="37E14E2B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ukarano niemieckich i japońskich zbrodniarzy wojennych</w:t>
            </w:r>
          </w:p>
          <w:p w14:paraId="1D9EC572" w14:textId="77777777" w:rsidR="004877D5" w:rsidRDefault="00742C41" w:rsidP="007B60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</w:t>
            </w:r>
            <w:r w:rsidR="007B60F0">
              <w:rPr>
                <w:rFonts w:asciiTheme="minorHAnsi" w:hAnsiTheme="minorHAnsi" w:cstheme="minorHAnsi"/>
                <w:sz w:val="20"/>
                <w:szCs w:val="20"/>
              </w:rPr>
              <w:t>arakteryzuje powojenne migracje</w:t>
            </w:r>
          </w:p>
          <w:p w14:paraId="6F0965E0" w14:textId="77777777" w:rsidR="00D51639" w:rsidRPr="0040135E" w:rsidRDefault="00D51639" w:rsidP="00D516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układ dwubiegunowy w stosunkach międzynarodowych</w:t>
            </w:r>
          </w:p>
          <w:p w14:paraId="4C0E2B60" w14:textId="6176977F" w:rsidR="00D51639" w:rsidRPr="0040135E" w:rsidRDefault="00D51639" w:rsidP="007B60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07CF" w14:textId="583EE90C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Sojusznicza Rada Kontroli Niemiec, „błękitne hełmy”, Rada Gospodarczo-Społeczna</w:t>
            </w:r>
            <w:r w:rsidR="00D5163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„taktyka salami”</w:t>
            </w:r>
            <w:r w:rsidR="00D5163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7F9211AE" w14:textId="5FEC2C1D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proces norymberski (XI 1945 – X 1946), procesy zbrodniarzy japońskich (1946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1948)</w:t>
            </w:r>
          </w:p>
          <w:p w14:paraId="21BD310E" w14:textId="2B955917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lokalizuje w przestrzeni zmiany terytorialne przeprowadzone na mocy paryskich traktatów pokojowych</w:t>
            </w:r>
          </w:p>
          <w:p w14:paraId="720FAED7" w14:textId="16993324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Trygve’go Lie</w:t>
            </w:r>
          </w:p>
          <w:p w14:paraId="3AD274BE" w14:textId="02654F59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charakteryzuje straty materialne poniesione przez państwa europejskie w wyniku II wojny światowej</w:t>
            </w:r>
          </w:p>
          <w:p w14:paraId="33CB9232" w14:textId="03A1B1A6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943E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postanowienia konferencji poczdamskiej w kwestii reparacji wojennych</w:t>
            </w:r>
          </w:p>
          <w:p w14:paraId="3EFD803D" w14:textId="6D28D624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nie wszyscy zbrodniarze wojenni zostali pociągnięci do odpowiedzialności za swoje działania</w:t>
            </w:r>
          </w:p>
          <w:p w14:paraId="1E2D8438" w14:textId="52AC13AF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zmiany terytorialne, jakie przeprowadzono na mocy paryskich traktatów pokojowych</w:t>
            </w:r>
          </w:p>
          <w:p w14:paraId="53362CF0" w14:textId="11CDCF4D" w:rsidR="004877D5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etapy tworzenia ONZ</w:t>
            </w:r>
          </w:p>
          <w:p w14:paraId="6CC8D664" w14:textId="77777777" w:rsidR="00086E46" w:rsidRPr="0040135E" w:rsidRDefault="00086E46" w:rsidP="00086E4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zmiany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jakie nastąpiły w układzie sił na świecie po II wojnie światowej</w:t>
            </w:r>
          </w:p>
          <w:p w14:paraId="56A2D665" w14:textId="41632DAA" w:rsidR="004877D5" w:rsidRPr="0040135E" w:rsidRDefault="00086E46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ekspansji komunizmu w Europie Środkowo-Wschodniej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ED88" w14:textId="68C35DD4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dipis, </w:t>
            </w:r>
          </w:p>
          <w:p w14:paraId="7AB47656" w14:textId="2E93FE57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Międzynarodowy Trybunał Wojskowy dla Dalekiego Wschodu</w:t>
            </w:r>
          </w:p>
          <w:p w14:paraId="3AA358D1" w14:textId="0BA6F28E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powstanie Organizacji Narodów Zjednoczonych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do spraw Pomocy i Odbudowy (1943),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spotkanie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Dumbarton Oaks (VIII</w:t>
            </w:r>
            <w:del w:id="2" w:author="Aleksandra Bednarska" w:date="2025-04-10T14:29:00Z">
              <w:r w:rsidRPr="0040135E" w:rsidDel="001C24AD">
                <w:rPr>
                  <w:rFonts w:asciiTheme="minorHAnsi" w:hAnsiTheme="minorHAnsi" w:cstheme="minorHAnsi"/>
                  <w:sz w:val="20"/>
                  <w:szCs w:val="20"/>
                </w:rPr>
                <w:delText xml:space="preserve"> </w:delText>
              </w:r>
            </w:del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–IX 1944)</w:t>
            </w:r>
          </w:p>
          <w:p w14:paraId="27932231" w14:textId="73D55596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Szymona Wiesenthala</w:t>
            </w:r>
            <w:r w:rsidR="00D5163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>Envera Hodży</w:t>
            </w:r>
          </w:p>
          <w:p w14:paraId="0138A611" w14:textId="7B92E05C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opisuje zmiany w sposobie prowadzenia walki</w:t>
            </w:r>
            <w:r w:rsidR="00D943E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D943E0" w:rsidRPr="00D943E0">
              <w:rPr>
                <w:rFonts w:asciiTheme="minorHAnsi" w:hAnsiTheme="minorHAnsi" w:cstheme="minorHAnsi"/>
                <w:bCs/>
                <w:sz w:val="20"/>
                <w:szCs w:val="20"/>
              </w:rPr>
              <w:t>w czasie II wojny światowej</w:t>
            </w:r>
          </w:p>
          <w:p w14:paraId="6742BA2D" w14:textId="77777777" w:rsidR="004877D5" w:rsidRDefault="00742C41" w:rsidP="007B60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straty</w:t>
            </w:r>
            <w:r w:rsidR="007B60F0">
              <w:rPr>
                <w:rFonts w:asciiTheme="minorHAnsi" w:hAnsiTheme="minorHAnsi" w:cstheme="minorHAnsi"/>
                <w:sz w:val="20"/>
                <w:szCs w:val="20"/>
              </w:rPr>
              <w:t xml:space="preserve"> wśród światowych dóbr kultury </w:t>
            </w:r>
          </w:p>
          <w:p w14:paraId="05ED4D2F" w14:textId="77777777" w:rsidR="00D51639" w:rsidRPr="0040135E" w:rsidRDefault="00D51639" w:rsidP="00D516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komuniści przejęli władzę w Czechosłowacji</w:t>
            </w:r>
          </w:p>
          <w:p w14:paraId="4007B656" w14:textId="1E2E0A02" w:rsidR="00D51639" w:rsidRPr="0040135E" w:rsidRDefault="00D51639" w:rsidP="007B60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F945" w14:textId="77777777" w:rsidR="004877D5" w:rsidRDefault="004877D5" w:rsidP="00867E9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wpływ II wojny światowej na przemiany społeczne i polityczne powojennego świata</w:t>
            </w:r>
          </w:p>
          <w:p w14:paraId="646D9053" w14:textId="77777777" w:rsidR="00D51639" w:rsidRPr="0040135E" w:rsidRDefault="00D51639" w:rsidP="00D516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ocenia, jakie realne zagrożenia dla świata niosła za sobą rywalizacja polityczna i gospodarcza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supermocarstw po zakończeniu II wojny światowej</w:t>
            </w:r>
          </w:p>
          <w:p w14:paraId="02EACC53" w14:textId="77B9A369" w:rsidR="00D51639" w:rsidRPr="0040135E" w:rsidRDefault="00D51639" w:rsidP="00867E9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B056C" w:rsidRPr="0040135E" w14:paraId="5DF71340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9EA2" w14:textId="01DF0B24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Początki zimnej wojny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898A" w14:textId="77777777" w:rsidR="00FA1E1C" w:rsidRPr="0040135E" w:rsidRDefault="00FA1E1C" w:rsidP="009F6F0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Doktryna Trumana</w:t>
            </w:r>
          </w:p>
          <w:p w14:paraId="6999016F" w14:textId="77777777" w:rsidR="00FA1E1C" w:rsidRPr="0040135E" w:rsidRDefault="00FA1E1C" w:rsidP="009F6F0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Plan Marshalla</w:t>
            </w:r>
          </w:p>
          <w:p w14:paraId="2DD8E53A" w14:textId="77777777" w:rsidR="00FA1E1C" w:rsidRPr="0040135E" w:rsidRDefault="00FA1E1C" w:rsidP="009F6F08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Konferencja w Szklarskiej Porębie</w:t>
            </w:r>
          </w:p>
          <w:p w14:paraId="5F9288D4" w14:textId="19ED1BC4" w:rsidR="000B056C" w:rsidRPr="0040135E" w:rsidRDefault="000B056C" w:rsidP="009F6F0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Okupacja Niemiec</w:t>
            </w:r>
            <w:r w:rsidR="009F6F08">
              <w:rPr>
                <w:rFonts w:cstheme="minorHAnsi"/>
                <w:bCs/>
                <w:sz w:val="20"/>
                <w:szCs w:val="20"/>
              </w:rPr>
              <w:t xml:space="preserve"> i Austrii</w:t>
            </w:r>
          </w:p>
          <w:p w14:paraId="4D738CE4" w14:textId="10B21D33" w:rsidR="000B056C" w:rsidRPr="0040135E" w:rsidRDefault="000B056C" w:rsidP="009F6F0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I kryzys berliński</w:t>
            </w:r>
          </w:p>
          <w:p w14:paraId="64F0D919" w14:textId="771B9C6F" w:rsidR="000B056C" w:rsidRPr="0040135E" w:rsidRDefault="000B056C" w:rsidP="009F6F08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dwóch państw niemieckich</w:t>
            </w:r>
          </w:p>
          <w:p w14:paraId="61A06B2D" w14:textId="0B2EC80A" w:rsidR="000B056C" w:rsidRPr="0040135E" w:rsidRDefault="000B056C" w:rsidP="009F6F0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NATO</w:t>
            </w:r>
          </w:p>
          <w:p w14:paraId="48CB8F09" w14:textId="1FAEFBC0" w:rsidR="000B056C" w:rsidRPr="0040135E" w:rsidRDefault="000B056C" w:rsidP="009F6F08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Budowa muru berlińskiego</w:t>
            </w:r>
          </w:p>
          <w:p w14:paraId="443B21C3" w14:textId="0AFCEB9D" w:rsidR="000B056C" w:rsidRPr="0040135E" w:rsidRDefault="000B056C" w:rsidP="009F6F0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Rywalizacja mocarstw</w:t>
            </w:r>
          </w:p>
          <w:p w14:paraId="4BD5781D" w14:textId="6142ED32" w:rsidR="000B056C" w:rsidRPr="0040135E" w:rsidRDefault="000B056C" w:rsidP="000B056C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E20A" w14:textId="582D82CB" w:rsidR="000B056C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mur berliński, Organizacja Paktu Północnoatlantyckiego, Układ Warszawski</w:t>
            </w:r>
            <w:r w:rsidR="00EC67B5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EC67B5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żelazna kurtyna, zimna wojna,</w:t>
            </w:r>
          </w:p>
          <w:p w14:paraId="391EEB8B" w14:textId="77777777" w:rsidR="00B30B8E" w:rsidRPr="0040135E" w:rsidRDefault="00B30B8E" w:rsidP="00B30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Winstona Churchilla, Harry’ego Trumana</w:t>
            </w:r>
          </w:p>
          <w:p w14:paraId="58189749" w14:textId="78BBB808" w:rsidR="000B056C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proklamowanie Republiki Federalną Niemiec (IX 1949), utworzenie Niemieckiej Republiki Demokratycznej (X 1949), powstanie Organizacji Paktu Północnoatlantyckiego (4 IV 1949), zawarcie Układu Warszawskiego (1955)</w:t>
            </w:r>
          </w:p>
          <w:p w14:paraId="3412ADFD" w14:textId="77777777" w:rsidR="00EC67B5" w:rsidRPr="0040135E" w:rsidRDefault="00EC67B5" w:rsidP="00EC67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przebieg tzw. żelaznej kurtyny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państwa demokracji ludowej</w:t>
            </w:r>
          </w:p>
          <w:p w14:paraId="127D6722" w14:textId="2597C398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powstania RFN i NRD</w:t>
            </w:r>
          </w:p>
          <w:p w14:paraId="2135C7E2" w14:textId="4A377536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cele przyświecały NATO w momencie jego powstania</w:t>
            </w:r>
          </w:p>
          <w:p w14:paraId="3994B88C" w14:textId="77777777" w:rsidR="000B056C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różnice polityczne i gospodarczo-społeczne pomiędzy RFN i NRD</w:t>
            </w:r>
          </w:p>
          <w:p w14:paraId="1978A1FD" w14:textId="77777777" w:rsidR="00D51639" w:rsidRPr="0040135E" w:rsidRDefault="00D51639" w:rsidP="00D516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żelazna kurtyna i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jakie niosła ze sobą konsekwencje polityczne, społeczne i gospodarcze</w:t>
            </w:r>
          </w:p>
          <w:p w14:paraId="43EB1331" w14:textId="77777777" w:rsidR="00D51639" w:rsidRPr="0040135E" w:rsidRDefault="00D51639" w:rsidP="00D516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zimna wojna</w:t>
            </w:r>
          </w:p>
          <w:p w14:paraId="576DBD43" w14:textId="43CD647C" w:rsidR="00D51639" w:rsidRPr="0040135E" w:rsidRDefault="00D51639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544D" w14:textId="3D7BD1BA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stosuje pojęcie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mosty powietrzne</w:t>
            </w:r>
            <w:r w:rsidR="00D5163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doktryna Trumana, Europejski Plan Odbudowy </w:t>
            </w:r>
            <w:r w:rsidR="00D51639">
              <w:rPr>
                <w:rFonts w:asciiTheme="minorHAnsi" w:hAnsiTheme="minorHAnsi" w:cstheme="minorHAnsi"/>
                <w:i/>
                <w:sz w:val="20"/>
                <w:szCs w:val="20"/>
              </w:rPr>
              <w:t>–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plan Marshalla</w:t>
            </w:r>
          </w:p>
          <w:p w14:paraId="07024059" w14:textId="72B0A068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="00D5163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>ogłoszenie doktryny Trumana (12 III 1947), ogłoszenie Europejskiego Planu Odbudowy (VI 1947)</w:t>
            </w:r>
            <w:r w:rsidR="00D5163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blokadę Berlina (23/24 VI 1948–12 V 1949), </w:t>
            </w:r>
          </w:p>
          <w:p w14:paraId="7C6B5A83" w14:textId="0F304ADB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powstanie berlińskie (VI 1953), wybudowanie muru berlińskiego (VIII 1961)</w:t>
            </w:r>
          </w:p>
          <w:p w14:paraId="3D7C5F08" w14:textId="533A3958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</w:t>
            </w:r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>państwa, które nie otrzymały pomocy w ramach planu Marshalla</w:t>
            </w:r>
            <w:r w:rsidR="00D5163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strefy okupacy</w:t>
            </w:r>
            <w:r w:rsidR="00FA5539">
              <w:rPr>
                <w:rFonts w:asciiTheme="minorHAnsi" w:hAnsiTheme="minorHAnsi" w:cstheme="minorHAnsi"/>
                <w:sz w:val="20"/>
                <w:szCs w:val="20"/>
              </w:rPr>
              <w:t>jne na terenie Niemiec;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europejskie państwa założycielskie NATO</w:t>
            </w:r>
          </w:p>
          <w:p w14:paraId="67569118" w14:textId="6DFC5F8A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George’a Marshalla,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Konrada Adenauera, Johna Kennedy’ego</w:t>
            </w:r>
          </w:p>
          <w:p w14:paraId="24F5E60F" w14:textId="5C8790C6" w:rsidR="000B056C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działania polityczne spowodowały narastanie tzw. zimnej wojny</w:t>
            </w:r>
          </w:p>
          <w:p w14:paraId="74881ED5" w14:textId="77777777" w:rsidR="00D51639" w:rsidRPr="0040135E" w:rsidRDefault="00D51639" w:rsidP="00D516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działania zakładała doktryna Trumana</w:t>
            </w:r>
          </w:p>
          <w:p w14:paraId="2513BD21" w14:textId="77777777" w:rsidR="00D51639" w:rsidRPr="0040135E" w:rsidRDefault="00D51639" w:rsidP="00D516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założenia planu Marshalla</w:t>
            </w:r>
          </w:p>
          <w:p w14:paraId="014B5643" w14:textId="77777777" w:rsidR="00D51639" w:rsidRPr="0040135E" w:rsidRDefault="00D51639" w:rsidP="00D516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polityczne i gospodarcze przyniósł Europie Zachodniej plan Marshalla</w:t>
            </w:r>
          </w:p>
          <w:p w14:paraId="250F14E2" w14:textId="58A9B169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A5539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przyczyny, przebieg i skutki I kryzysu berlińskiego</w:t>
            </w:r>
          </w:p>
          <w:p w14:paraId="58AA7C35" w14:textId="0107EBD4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powstania NATO</w:t>
            </w:r>
          </w:p>
          <w:p w14:paraId="6E074BDB" w14:textId="27EEDFF6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zbudowano mur berliński i jakie były tego konsekwencje</w:t>
            </w:r>
          </w:p>
          <w:p w14:paraId="28F5FE8E" w14:textId="12129FD6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omawia, jak państwa bloku wschodniego zareagowały na powstanie NATO</w:t>
            </w:r>
          </w:p>
          <w:p w14:paraId="28028D2E" w14:textId="014864CF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C624" w14:textId="68D32DBE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Sojusznicza Rada Kontroli Niemiec, Bizonia, Trizonia, Bundeswehra</w:t>
            </w:r>
            <w:r w:rsidR="00D5163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Europejska Organizacja Współpracy Gospodarczej, Unia Zachodnioeuropejska, Rada Wzajemnej Pomocy Gospodarczej, realizm socjalistyczn</w:t>
            </w:r>
            <w:r w:rsidR="00D51639"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</w:p>
          <w:p w14:paraId="092A129F" w14:textId="4D0F6B54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>przemówienie W. Churchilla w Fulton (5 III 1946</w:t>
            </w:r>
            <w:r w:rsidR="00D5163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>, powołanie Rady Wzajemnej Pomocy Gospodarczej (1949)</w:t>
            </w:r>
          </w:p>
          <w:p w14:paraId="2E191270" w14:textId="61D1F967" w:rsidR="000B056C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powstanie Bizonii (1947), powstanie Trizonii (IV 1949)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, podpisanie traktatu pokojowego z Austrią (15 V 1955)</w:t>
            </w:r>
          </w:p>
          <w:p w14:paraId="4282A907" w14:textId="77777777" w:rsidR="00D51639" w:rsidRPr="0040135E" w:rsidRDefault="00D51639" w:rsidP="00D516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ogłoszenia planu Marshalla</w:t>
            </w:r>
          </w:p>
          <w:p w14:paraId="4F59C90C" w14:textId="299B38F4" w:rsidR="00D51639" w:rsidRPr="0040135E" w:rsidRDefault="00D51639" w:rsidP="00D516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rolę RWPG</w:t>
            </w:r>
          </w:p>
          <w:p w14:paraId="182E3D0A" w14:textId="60C7EC03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Waltera Ulbrichta, Otto Grotewohla</w:t>
            </w:r>
          </w:p>
          <w:p w14:paraId="40E86267" w14:textId="70B606FA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politykę władz okupacyjnych wobec Niemiec w zachodnich strefach okupacyjnych i wschodniej strefie okupacyjnej </w:t>
            </w:r>
          </w:p>
          <w:p w14:paraId="5AB8B3E6" w14:textId="1236A780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etapy jednoczenia zachodnich stref okupacyjnych </w:t>
            </w:r>
          </w:p>
          <w:p w14:paraId="27AE7326" w14:textId="55C48495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wybuchło powstanie berlińskie i jakie były jego konsekwencje</w:t>
            </w:r>
          </w:p>
          <w:p w14:paraId="781192FF" w14:textId="45B85C28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miało włączenie RFN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do struktur NATO</w:t>
            </w:r>
          </w:p>
          <w:p w14:paraId="1240DD5E" w14:textId="1AF37B69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skutki rywalizacji USA i ZSRS w latach 40. i 50.</w:t>
            </w:r>
          </w:p>
          <w:p w14:paraId="04EEEF63" w14:textId="6FD4C2EE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0B32" w14:textId="09D235DA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„polowanie na czarownice”,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makkartyzm</w:t>
            </w:r>
          </w:p>
          <w:p w14:paraId="6A2FDFBA" w14:textId="7523FDE7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>wojnę domową w Grecji (1946–1949), utworzenie Europejskiej Organizacji Współpracy Gospodarczej (1947), powołanie Unii Zachodnioeuropejskiej (1954)</w:t>
            </w:r>
            <w:r w:rsidR="00D5163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powstanie Niemieckiej Socjalistycznej Partii</w:t>
            </w:r>
            <w:r w:rsidR="00D5163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Jedności (1946),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pierwszą próbę jądrową przeprowadzoną przez ZSRS (IX 1949),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wejście RFN do NATO (III 1955), wizytę Johna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Kennedy’ego w Berlinie (1963)</w:t>
            </w:r>
          </w:p>
          <w:p w14:paraId="221A3A52" w14:textId="50C8119F" w:rsidR="000B056C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Karla Rennera</w:t>
            </w:r>
          </w:p>
          <w:p w14:paraId="390F1FE5" w14:textId="77777777" w:rsidR="00D51639" w:rsidRPr="0040135E" w:rsidRDefault="00D51639" w:rsidP="00D516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wojny domowej w Grecji</w:t>
            </w:r>
          </w:p>
          <w:p w14:paraId="1389C536" w14:textId="294F34D2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politykę państw zachodnich i ZSRS wobec okupowanych Niemiec</w:t>
            </w:r>
          </w:p>
          <w:p w14:paraId="1395D147" w14:textId="5EAA2B90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politykę państw okupacyjnych wobec Austrii</w:t>
            </w:r>
          </w:p>
          <w:p w14:paraId="758A4A56" w14:textId="415613E5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czym sytuacja w okupowanej Austrii odróżniała się od tej w Niemczech</w:t>
            </w:r>
          </w:p>
          <w:p w14:paraId="5D625BFD" w14:textId="42952CEE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DB3B" w14:textId="0DCBD024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ocenia, jakie realne zagrożenia dla świata niosła za sobą rywalizacja militarna i polityczna państw Europy Zachodniej i bloku wschodniego</w:t>
            </w:r>
          </w:p>
          <w:p w14:paraId="28F6D2F1" w14:textId="77777777" w:rsidR="000B056C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polityczny wydźwięk blokady Berlina w 1948 r.</w:t>
            </w:r>
          </w:p>
          <w:p w14:paraId="216FED80" w14:textId="20072B4A" w:rsidR="00D51639" w:rsidRPr="0040135E" w:rsidRDefault="00D51639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gospodarcze i polityczne skutki planu Marshalla</w:t>
            </w:r>
          </w:p>
        </w:tc>
      </w:tr>
      <w:tr w:rsidR="003B7AA8" w:rsidRPr="0040135E" w14:paraId="46A14205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C3A6" w14:textId="390CB585" w:rsidR="003B7AA8" w:rsidRPr="0040135E" w:rsidRDefault="003B7AA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t>Blok wschodni po śmierci Stalina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4228" w14:textId="77777777" w:rsidR="003B7AA8" w:rsidRPr="0040135E" w:rsidRDefault="003B7AA8" w:rsidP="009F6F0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ZSRS po II wojnie światowej</w:t>
            </w:r>
          </w:p>
          <w:p w14:paraId="6B83D358" w14:textId="036B22C1" w:rsidR="003B7AA8" w:rsidRDefault="003B7AA8" w:rsidP="009F6F0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Walka o władzę w ZSRS</w:t>
            </w:r>
          </w:p>
          <w:p w14:paraId="229DA54A" w14:textId="77777777" w:rsidR="009F6F08" w:rsidRPr="0040135E" w:rsidRDefault="009F6F08" w:rsidP="009F6F0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berlińskie</w:t>
            </w:r>
          </w:p>
          <w:p w14:paraId="3B4FB681" w14:textId="4E0C0A13" w:rsidR="003B7AA8" w:rsidRPr="0040135E" w:rsidRDefault="003B7AA8" w:rsidP="009F6F0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Odwilż w bloku wschodnim</w:t>
            </w:r>
          </w:p>
          <w:p w14:paraId="7C193D1D" w14:textId="713234A9" w:rsidR="003B7AA8" w:rsidRPr="0040135E" w:rsidRDefault="003B7AA8" w:rsidP="009F6F0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węgierskie</w:t>
            </w:r>
          </w:p>
          <w:p w14:paraId="6F4A81F6" w14:textId="770D4356" w:rsidR="003B7AA8" w:rsidRPr="0040135E" w:rsidRDefault="003B7AA8" w:rsidP="009F6F0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Odprężenie w stosunkach międzynarodowych</w:t>
            </w:r>
          </w:p>
          <w:p w14:paraId="31D3B01A" w14:textId="6CD67FBA" w:rsidR="003B7AA8" w:rsidRPr="0040135E" w:rsidRDefault="003B7AA8" w:rsidP="009F6F0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Praska Wiosna</w:t>
            </w:r>
          </w:p>
          <w:p w14:paraId="27AE31BD" w14:textId="46D39468" w:rsidR="003B7AA8" w:rsidRPr="0040135E" w:rsidRDefault="003B7AA8" w:rsidP="006A12D1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0132E" w14:textId="1E461734" w:rsidR="003B7AA8" w:rsidRPr="0040135E" w:rsidRDefault="003B7AA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destalinizacja, powstanie węgierskie, Praska Wiosna</w:t>
            </w:r>
          </w:p>
          <w:p w14:paraId="0DBC82B6" w14:textId="2B1B279D" w:rsidR="003B7AA8" w:rsidRPr="0040135E" w:rsidRDefault="003B7AA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węgierskie (X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XI 1953), Praską Wiosnę (1968)</w:t>
            </w:r>
          </w:p>
          <w:p w14:paraId="5C784A6C" w14:textId="037FC43B" w:rsidR="003B7AA8" w:rsidRPr="0040135E" w:rsidRDefault="003B7AA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kraje, w których doszło do protestów społecznych przeciwko władzy komunistycznej</w:t>
            </w:r>
          </w:p>
          <w:p w14:paraId="4A559C98" w14:textId="4BCB73C0" w:rsidR="003B7AA8" w:rsidRPr="0040135E" w:rsidRDefault="003B7AA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Nikity Chruszczowa, Imre Nagya, Leonida Breżniewa, Alexandra Dubčeka</w:t>
            </w:r>
          </w:p>
          <w:p w14:paraId="217424B1" w14:textId="572462B1" w:rsidR="003B7AA8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powstania węgierskiego</w:t>
            </w:r>
          </w:p>
          <w:p w14:paraId="4A962BF8" w14:textId="29EB0741" w:rsidR="003B7AA8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Praskiej Wiosny</w:t>
            </w:r>
          </w:p>
          <w:p w14:paraId="60B6F42D" w14:textId="77777777" w:rsidR="003B7AA8" w:rsidRPr="0040135E" w:rsidRDefault="003B7AA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B7D7" w14:textId="3882121E"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odwilż, doktryna Breżniewa</w:t>
            </w:r>
          </w:p>
          <w:p w14:paraId="28879C28" w14:textId="70FDEA01"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XX Zjazd KPZS (II 1956), inwazję wojsk Układu Warszawskiego na Czechosłowację (20/21 VIII 1968)</w:t>
            </w:r>
          </w:p>
          <w:p w14:paraId="757E777B" w14:textId="69F4B8F3"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w których doszło do zbrojnej interwencji wojsk sowieckich</w:t>
            </w:r>
          </w:p>
          <w:p w14:paraId="0FBA986E" w14:textId="22423BBD" w:rsidR="003B7AA8" w:rsidRPr="0040135E" w:rsidRDefault="003B7AA8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Jánosa Kádára,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Dwight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 Davida Eisenhowera, Gustáva Husáka</w:t>
            </w:r>
          </w:p>
          <w:p w14:paraId="0627F175" w14:textId="61FA94D4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odwilż w ZSRS i państwach bloku wschodniego</w:t>
            </w:r>
          </w:p>
          <w:p w14:paraId="4566B9B2" w14:textId="652C7AAE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procesie destalinizacji odegrał tajny referat N. Chruszczowa wygłoszony podczas XX Zjazdu KPZS </w:t>
            </w:r>
          </w:p>
          <w:p w14:paraId="3D390876" w14:textId="42C5892D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polegało odprężenie w stosunkach międzynarodowych w latach 50. XX w</w:t>
            </w:r>
            <w:r w:rsidR="00D95EB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5C25E5A" w14:textId="77777777" w:rsidR="003B7AA8" w:rsidRPr="0040135E" w:rsidRDefault="003B7AA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A838" w14:textId="0E86630F"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żdanowszczyzna, </w:t>
            </w:r>
            <w:r w:rsidR="00D75141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doktryna Eisenhowera</w:t>
            </w:r>
          </w:p>
          <w:p w14:paraId="3B21201F" w14:textId="220587B4"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śmierć J. Stalina (5 III 1953), politykę odpręże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nia (1957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1960)</w:t>
            </w:r>
          </w:p>
          <w:p w14:paraId="481C3A52" w14:textId="74231647" w:rsidR="003B7AA8" w:rsidRPr="0040135E" w:rsidRDefault="003B7AA8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Andrieja Żdanowa, Ławrientija Berii, Wiaczesława Moł</w:t>
            </w:r>
            <w:r w:rsidR="00DC6F54">
              <w:rPr>
                <w:rFonts w:asciiTheme="minorHAnsi" w:hAnsiTheme="minorHAnsi" w:cstheme="minorHAnsi"/>
                <w:sz w:val="20"/>
                <w:szCs w:val="20"/>
              </w:rPr>
              <w:t>otowa, Gieorgija Żukowa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DF62B83" w14:textId="6454A0F3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politykę wewnętrzną w ZSRS po zakończeniu II wojny światowej</w:t>
            </w:r>
          </w:p>
          <w:p w14:paraId="04717A43" w14:textId="1DAF834A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walki o władzę w ZSRS po śmierci J. Stalina</w:t>
            </w:r>
          </w:p>
          <w:p w14:paraId="3D51E9A0" w14:textId="714C6EC5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C6F54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przebieg powstania węgierskiego</w:t>
            </w:r>
          </w:p>
          <w:p w14:paraId="0A7C8136" w14:textId="1C4260F2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stosunek władz ZSRS do powstania na Węgrzech</w:t>
            </w:r>
          </w:p>
          <w:p w14:paraId="6C6861C7" w14:textId="398DF49D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ZSRS rozpoczął proces rywalizacji z USA w latach 50.</w:t>
            </w:r>
          </w:p>
          <w:p w14:paraId="601AFC17" w14:textId="15EDF691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Praskiej Wiosny</w:t>
            </w:r>
          </w:p>
          <w:p w14:paraId="6CAA9422" w14:textId="77777777" w:rsidR="003B7AA8" w:rsidRPr="0040135E" w:rsidRDefault="003B7AA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46C3" w14:textId="6518CFBF"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konferencję w Bandungu (1955), objęcie władzy w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ZSRS przez L. Breżniewa (1964)</w:t>
            </w:r>
          </w:p>
          <w:p w14:paraId="7709BEF2" w14:textId="03E6BFA3" w:rsidR="003B7AA8" w:rsidRPr="0040135E" w:rsidRDefault="003B7AA8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Ilii Erenburga, Mátyása Rákosiego, Pála Maléte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ra</w:t>
            </w:r>
          </w:p>
          <w:p w14:paraId="374003F5" w14:textId="46527D3F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jaka polityka kryła się pod hasłem „nasilającej się walki klasowej”</w:t>
            </w:r>
          </w:p>
          <w:p w14:paraId="57D92334" w14:textId="659BBA18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na Węgrzech po zakończeniu II wojny światowej</w:t>
            </w:r>
          </w:p>
          <w:p w14:paraId="32550C54" w14:textId="223F0D40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ZSRS wciągnął w rywalizację z Zachodem inne kontynenty</w:t>
            </w:r>
          </w:p>
          <w:p w14:paraId="6701DCB4" w14:textId="77777777" w:rsidR="003B7AA8" w:rsidRPr="0040135E" w:rsidRDefault="003B7AA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C0F6" w14:textId="33341E91"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inwazję wojsk Układu Warszawskiego na Czechosłowację</w:t>
            </w:r>
          </w:p>
          <w:p w14:paraId="4D7CC513" w14:textId="6DD0FD3D" w:rsidR="003B7AA8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wpływ kryzysów w państwach bloku wschodniego na sytuację Europy Środkowo-Wschodniej</w:t>
            </w:r>
          </w:p>
        </w:tc>
      </w:tr>
      <w:tr w:rsidR="00D75141" w:rsidRPr="0040135E" w14:paraId="4959C94F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C8B4" w14:textId="65C67963" w:rsidR="00D75141" w:rsidRPr="0040135E" w:rsidRDefault="00D7514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Daleki Wschód po II wojnie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7DA8" w14:textId="60C9DBAC" w:rsidR="00D75141" w:rsidRPr="0040135E" w:rsidRDefault="00D75141" w:rsidP="00A905DF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domowa w Chinach</w:t>
            </w:r>
          </w:p>
          <w:p w14:paraId="3CB5727E" w14:textId="344CDCE3" w:rsidR="00D75141" w:rsidRPr="0040135E" w:rsidRDefault="00D75141" w:rsidP="00A905DF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Polityka wewnętrzna Mao Zedonga</w:t>
            </w:r>
          </w:p>
          <w:p w14:paraId="17F62B29" w14:textId="732CB356" w:rsidR="00D75141" w:rsidRPr="0040135E" w:rsidRDefault="00D75141" w:rsidP="00A905D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Okupacja i rozwój Japonii</w:t>
            </w:r>
          </w:p>
          <w:p w14:paraId="59E28023" w14:textId="42243B07" w:rsidR="00D75141" w:rsidRPr="0040135E" w:rsidRDefault="00D75141" w:rsidP="00A905D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koreańska</w:t>
            </w:r>
          </w:p>
          <w:p w14:paraId="615A9A0D" w14:textId="3E6C041B" w:rsidR="00D75141" w:rsidRPr="0040135E" w:rsidRDefault="00D75141" w:rsidP="00A905DF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Korea Północna i Południowa</w:t>
            </w:r>
          </w:p>
          <w:p w14:paraId="31E47F92" w14:textId="6913BA71" w:rsidR="00D75141" w:rsidRPr="0040135E" w:rsidRDefault="00D75141" w:rsidP="006A12D1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2B716" w14:textId="67EC249E" w:rsidR="00D75141" w:rsidRPr="0040135E" w:rsidRDefault="00D7514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Wielki Skok, rewolucja kulturalna</w:t>
            </w:r>
          </w:p>
          <w:p w14:paraId="6E115E80" w14:textId="0F94828B" w:rsidR="00D75141" w:rsidRPr="0040135E" w:rsidRDefault="00D7514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wojnę koreańską (VI 1950–VII 1953),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rozpoczęcie realizacji Wielkiego Skoku (1958), począte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k rewolucji kulturalnej (1966)</w:t>
            </w:r>
          </w:p>
          <w:p w14:paraId="1DA5721D" w14:textId="4F60BC20" w:rsidR="00D75141" w:rsidRPr="0040135E" w:rsidRDefault="00D7514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Mao Zedonga, Kim Ir Sena</w:t>
            </w:r>
          </w:p>
          <w:p w14:paraId="664E2E66" w14:textId="4D1E0937" w:rsidR="00D75141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chiński Wielki Skok i jakie przyniósł skutki gospodarcze i społeczne </w:t>
            </w:r>
          </w:p>
          <w:p w14:paraId="25FEC9A6" w14:textId="14546AE9" w:rsidR="00D75141" w:rsidRPr="0040135E" w:rsidRDefault="00452771" w:rsidP="0078057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i skutki rewolucji kulturalnej w Chinach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7DEF" w14:textId="05961DA7"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maoizm, Czerwona książecz</w:t>
            </w:r>
            <w:r w:rsidR="00CA160D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ka</w:t>
            </w:r>
          </w:p>
          <w:p w14:paraId="385BF70B" w14:textId="697801D2"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utworzenie Koreańskiej Republiki Ludowo-Demokratycznej i Republiki Korei (1948),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proklamowanie Chiński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ej Republiki Ludowej (1 X 1949)</w:t>
            </w:r>
          </w:p>
          <w:p w14:paraId="3B2123D5" w14:textId="77777777"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miejsca głównych konfliktów na Dalekim Wschodzie po II wojnie światowej </w:t>
            </w:r>
          </w:p>
          <w:p w14:paraId="01687D1F" w14:textId="3BEABD84" w:rsidR="00D75141" w:rsidRPr="0040135E" w:rsidRDefault="00D7514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Czang Kaj-szeka, Douglasa MacArthura</w:t>
            </w:r>
          </w:p>
          <w:p w14:paraId="04DF94FF" w14:textId="37753DD5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politykę wewnętrzną Mao Zedonga</w:t>
            </w:r>
          </w:p>
          <w:p w14:paraId="2D7E81AE" w14:textId="27D1D5CB" w:rsidR="00CA160D" w:rsidRPr="0040135E" w:rsidRDefault="00452771" w:rsidP="00CA16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zmiany społeczne wywołane przejęciem władzy przez komunistów w Chinach</w:t>
            </w:r>
          </w:p>
          <w:p w14:paraId="77347D74" w14:textId="3803962D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rozwój gospodarczy Japonii po zakończeniu okupacji amerykańskiej</w:t>
            </w:r>
          </w:p>
          <w:p w14:paraId="1AFC473C" w14:textId="7CA5167C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wojny koreańskiej</w:t>
            </w:r>
          </w:p>
          <w:p w14:paraId="3A8AB554" w14:textId="77777777" w:rsidR="00D75141" w:rsidRPr="0040135E" w:rsidRDefault="00D7514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9A05" w14:textId="645C8097"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obozy reedukacyjne, Czerwona Gwardia (hunwejbini)</w:t>
            </w:r>
          </w:p>
          <w:p w14:paraId="183287C3" w14:textId="55832B17"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wznowienie wojny domowej w Chinach (1946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1949), podpisanie traktatu pokojowego z Japonią (8 IX 1951), rozejm w Panmundżom (VII 1953)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, śmierć Mao Zedonga (1976)</w:t>
            </w:r>
          </w:p>
          <w:p w14:paraId="43C20BA6" w14:textId="2418ED25" w:rsidR="00CA160D" w:rsidRPr="0040135E" w:rsidRDefault="00D7514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Dalajlamy XIV, Deng Xiaoping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  <w:p w14:paraId="42210867" w14:textId="6B4E6B79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okoliczności powstania Chińskiej Republiki Ludowej</w:t>
            </w:r>
          </w:p>
          <w:p w14:paraId="6BFF5A2F" w14:textId="3A7DE24A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odgrywały chińskie obozy reedukacyjne w polityce społecznej Mao Zedonga</w:t>
            </w:r>
          </w:p>
          <w:p w14:paraId="151F2BC9" w14:textId="0A5F08ED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w Chinach po śmierci Mao Zedonga</w:t>
            </w:r>
          </w:p>
          <w:p w14:paraId="70638AB6" w14:textId="7AE62FFB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konflikcie koreańskim odegrały Chiny, ZSRS i USA</w:t>
            </w:r>
          </w:p>
          <w:p w14:paraId="2D17B7D9" w14:textId="7DBC746B" w:rsidR="00DC6F54" w:rsidRPr="0040135E" w:rsidRDefault="00452771" w:rsidP="00DC6F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C6F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przyniosła Japonii amerykańska okupacja</w:t>
            </w:r>
          </w:p>
          <w:p w14:paraId="765B310D" w14:textId="77777777" w:rsidR="00D75141" w:rsidRPr="0040135E" w:rsidRDefault="00D7514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459E" w14:textId="62C49137" w:rsidR="00D75141" w:rsidRPr="0040135E" w:rsidRDefault="00CA160D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="00D75141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komuny ludowe</w:t>
            </w:r>
          </w:p>
          <w:p w14:paraId="159E77B9" w14:textId="41CB2DD3"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zajęcie Tybetu przez Chiny (1950), powstanie w Tybecie (1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959)</w:t>
            </w:r>
          </w:p>
          <w:p w14:paraId="38E29939" w14:textId="2AA9C25C" w:rsidR="00D75141" w:rsidRPr="0040135E" w:rsidRDefault="00D7514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Hua Guofenga, Hu Yaobanga, Li Syngmana</w:t>
            </w:r>
          </w:p>
          <w:p w14:paraId="681CE4DD" w14:textId="4D91FA92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wewnętrzną w Chinach po zakończeniu II wojny światowej</w:t>
            </w:r>
          </w:p>
          <w:p w14:paraId="3784E53A" w14:textId="744680E3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skutki wojny domowej w Chinach </w:t>
            </w:r>
          </w:p>
          <w:p w14:paraId="3A7B2C27" w14:textId="4FCB7A1A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jak władze chińskie rozwiązały problem Tybetu</w:t>
            </w:r>
          </w:p>
          <w:p w14:paraId="2375C240" w14:textId="4C18182D" w:rsidR="00D75141" w:rsidRPr="0040135E" w:rsidRDefault="00452771" w:rsidP="0078057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wydarzenia przyczyniły się do pogorszenia stosunków chińsko-sowieckich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52C0" w14:textId="5364634B" w:rsidR="00D75141" w:rsidRPr="0040135E" w:rsidRDefault="00452771" w:rsidP="00D751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wpływ wojny koreańskiej na późniejsze przemiany polityczne, jakie zaszły w Korei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Północnej i Południowej</w:t>
            </w:r>
          </w:p>
          <w:p w14:paraId="77A9D4E8" w14:textId="77777777" w:rsidR="00D75141" w:rsidRPr="0040135E" w:rsidRDefault="00D7514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4381" w:rsidRPr="0040135E" w14:paraId="33D0DB9B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5742" w14:textId="1A2211FB" w:rsidR="00144381" w:rsidRPr="0040135E" w:rsidRDefault="0014438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Dekolonizacja Afryki i Azji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0845" w14:textId="77777777"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Przyczyny rozpadu systemu kolonialnego</w:t>
            </w:r>
          </w:p>
          <w:p w14:paraId="22F5F425" w14:textId="3D659A97"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Konflikt indochiński</w:t>
            </w:r>
          </w:p>
          <w:p w14:paraId="7DE87648" w14:textId="1481BBCB"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Indii i Pakistanu</w:t>
            </w:r>
          </w:p>
          <w:p w14:paraId="50A3F2F3" w14:textId="45F9B5BE"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w Algierze</w:t>
            </w:r>
          </w:p>
          <w:p w14:paraId="3CAC475E" w14:textId="4DA9C8F9"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Dekolonizacja Afryki</w:t>
            </w:r>
          </w:p>
          <w:p w14:paraId="383ABAFD" w14:textId="2B02836E"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Republika Południowej Afryki</w:t>
            </w:r>
          </w:p>
          <w:p w14:paraId="73E6CEC5" w14:textId="00356D42" w:rsidR="00144381" w:rsidRPr="0040135E" w:rsidRDefault="00144381" w:rsidP="0078057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Kraje Trzeciego Świata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7974" w14:textId="7ABE6CAD" w:rsidR="00144381" w:rsidRPr="0040135E" w:rsidRDefault="0014438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dekolonizacja, kraje Trzeciego Świata</w:t>
            </w:r>
          </w:p>
          <w:p w14:paraId="729B5CCF" w14:textId="765C303D" w:rsidR="00144381" w:rsidRPr="0040135E" w:rsidRDefault="0014438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Rok Afryki (1960)</w:t>
            </w:r>
          </w:p>
          <w:p w14:paraId="7DC06EFD" w14:textId="49B39D0E" w:rsidR="00144381" w:rsidRPr="0040135E" w:rsidRDefault="0014438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Mahatmy Gandhiego, Charles’a de Gaulle’a</w:t>
            </w:r>
          </w:p>
          <w:p w14:paraId="37B203F2" w14:textId="0A9CF689" w:rsidR="00144381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podaje przyczyny rozpadu systemu kolonialnego</w:t>
            </w:r>
          </w:p>
          <w:p w14:paraId="17EC1C2B" w14:textId="42AA8E15" w:rsidR="00144381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etapy dekolonizacji Afryki</w:t>
            </w:r>
          </w:p>
          <w:p w14:paraId="78974C08" w14:textId="42927B47" w:rsidR="00144381" w:rsidRPr="0040135E" w:rsidRDefault="0014438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F4A6" w14:textId="24198AD5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Indyjski Kongres Narodowy, taktyka biernego oporu,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apartheid</w:t>
            </w:r>
          </w:p>
          <w:p w14:paraId="231148B7" w14:textId="42BDC39E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wojnę indochińską (1946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1954), konferencję genewską (1955)</w:t>
            </w:r>
          </w:p>
          <w:p w14:paraId="691F6819" w14:textId="0C8CB7FE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które powstały w wyniku dekolonizacji azjatyckich posiadłości kolonialnych Francji i Wielkiej Brytanii</w:t>
            </w:r>
          </w:p>
          <w:p w14:paraId="74E97C31" w14:textId="2C4A181B" w:rsidR="00144381" w:rsidRPr="0040135E" w:rsidRDefault="0014438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Ho Szi Mina</w:t>
            </w:r>
          </w:p>
          <w:p w14:paraId="759A7176" w14:textId="05066A28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I wojny indochińskiej</w:t>
            </w:r>
          </w:p>
          <w:p w14:paraId="40FFC1D7" w14:textId="62233E45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powstania Indii i Pakistanu</w:t>
            </w:r>
          </w:p>
          <w:p w14:paraId="6AD0861E" w14:textId="7D18D0AD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co łączyło ruchy niepodległościowe w Afryce</w:t>
            </w:r>
          </w:p>
          <w:p w14:paraId="5F4CC178" w14:textId="77777777" w:rsidR="00144381" w:rsidRPr="0040135E" w:rsidRDefault="0014438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1C8A" w14:textId="3C0A8777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Viet Minh,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Ruch Państw Niezaangażowanych </w:t>
            </w:r>
          </w:p>
          <w:p w14:paraId="5171CCD9" w14:textId="7AFBBB91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proklamowanie niepodległości Indii i Pakistanu (1947),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bitwę pod Dien Bien Phu (1954), wojnę o niepodległość Algierii (1954–1962), konferencję w Bandungu (1955)</w:t>
            </w:r>
          </w:p>
          <w:p w14:paraId="15CC7E32" w14:textId="6F4F9ECF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obszary Azji, na których wystąpiły konflikty zbrojne w czasie dekolonizacji</w:t>
            </w:r>
          </w:p>
          <w:p w14:paraId="61120414" w14:textId="6FEAF1CC" w:rsidR="00144381" w:rsidRPr="0040135E" w:rsidRDefault="0014438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Ahmeda Sukarno</w:t>
            </w:r>
          </w:p>
          <w:p w14:paraId="49C8BA7D" w14:textId="265793A0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różnice w polityce wobec kolonii prowadzonej przez W. Brytanię i Francję</w:t>
            </w:r>
          </w:p>
          <w:p w14:paraId="677210E6" w14:textId="1D3A97BA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relacje indyjsko-pakistańskie</w:t>
            </w:r>
            <w:r w:rsidR="00723FB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38AE501" w14:textId="5D47F1BF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wojny w Algierze</w:t>
            </w:r>
          </w:p>
          <w:p w14:paraId="57BDB091" w14:textId="2C121C8E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utworzono Republikę Południowej Afryki</w:t>
            </w:r>
          </w:p>
          <w:p w14:paraId="232B8FE8" w14:textId="4DDE4A34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rywalizacja między krajami zachodnimi i ZSRS wpłynęła na losy innych kontynentów</w:t>
            </w:r>
          </w:p>
          <w:p w14:paraId="1EA70E75" w14:textId="77777777" w:rsidR="00144381" w:rsidRPr="0040135E" w:rsidRDefault="00144381" w:rsidP="0014438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90FF" w14:textId="63D185D4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Brytyjska Wspólnota Narodów, Unia Francuska, powstanie Mau Mau, Organizacja Jedności Afrykańskiej, Unia Afrykańska</w:t>
            </w:r>
          </w:p>
          <w:p w14:paraId="7B2C7A8D" w14:textId="78080727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Demokratycznej Republiki Wietnamu (IX 1945), wojny o Kaszmir (1947, 1965, 1971, 1999), powołanie Organizacji Jedności Afrykańskiej (1963)</w:t>
            </w:r>
          </w:p>
          <w:p w14:paraId="1F10C74C" w14:textId="67076E02" w:rsidR="00144381" w:rsidRPr="0040135E" w:rsidRDefault="00144381" w:rsidP="0014438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Ahmeda Ben Belli,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Kwame Nkrumaha, Jomo Kenyatty</w:t>
            </w:r>
          </w:p>
          <w:p w14:paraId="61BA6288" w14:textId="231432E5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Indonezja proklamowała niepodległość</w:t>
            </w:r>
          </w:p>
          <w:p w14:paraId="6C7A48DF" w14:textId="58F151CF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uznano niepodległość Malajów</w:t>
            </w:r>
          </w:p>
          <w:p w14:paraId="14AD41EA" w14:textId="3CDC4B24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przebieg procesów dekolonizacyjnych w Afryce i Azji</w:t>
            </w:r>
          </w:p>
          <w:p w14:paraId="09E26DA2" w14:textId="77777777" w:rsidR="00144381" w:rsidRPr="0040135E" w:rsidRDefault="0014438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8C22" w14:textId="2F9F9EFD" w:rsidR="00144381" w:rsidRPr="0040135E" w:rsidRDefault="00125F0C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proces dekolonizacji i jego wpływ na sytuację geopolityczną na świecie</w:t>
            </w:r>
          </w:p>
        </w:tc>
      </w:tr>
      <w:tr w:rsidR="0063696E" w:rsidRPr="0040135E" w14:paraId="5953770D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6B6F" w14:textId="0B7F4B34" w:rsidR="0063696E" w:rsidRPr="0040135E" w:rsidRDefault="0063696E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Konflikty na Bliskim Wschodzie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E6DE" w14:textId="77777777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państwa żydowskiego</w:t>
            </w:r>
          </w:p>
          <w:p w14:paraId="4CCE1E52" w14:textId="77777777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Niepodległy Izrael</w:t>
            </w:r>
          </w:p>
          <w:p w14:paraId="1A6E1578" w14:textId="46AD7EE3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Kryzys sueski</w:t>
            </w:r>
          </w:p>
          <w:p w14:paraId="36EA5402" w14:textId="4B199091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sześciodniowa</w:t>
            </w:r>
          </w:p>
          <w:p w14:paraId="56A5B3C8" w14:textId="309AA6E2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Jom Kippur</w:t>
            </w:r>
          </w:p>
          <w:p w14:paraId="2DEEDE71" w14:textId="1773A113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Układ w Camp David</w:t>
            </w:r>
          </w:p>
          <w:p w14:paraId="136501E9" w14:textId="77777777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Organizacja Wyzwolenia Palestyny</w:t>
            </w:r>
          </w:p>
          <w:p w14:paraId="13CBA8C7" w14:textId="3DC2A380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Rewolucja islamska w Iranie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ED95E" w14:textId="6B9536EA" w:rsidR="0063696E" w:rsidRPr="0040135E" w:rsidRDefault="00146C73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stosuje pojęcie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696E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fundamentaliści</w:t>
            </w:r>
          </w:p>
          <w:p w14:paraId="6995D5EB" w14:textId="6A3B6EDB" w:rsidR="0063696E" w:rsidRPr="0040135E" w:rsidRDefault="0063696E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proklamowanie państwa Izrael (V 1948), układ w Camp David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(1978)</w:t>
            </w:r>
          </w:p>
          <w:p w14:paraId="09E58A5F" w14:textId="0518AC0B" w:rsidR="0063696E" w:rsidRPr="0040135E" w:rsidRDefault="0063696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Dawida Ben Guriona, Richarda Nixona, Leonida Breżniewa, Jasera Arafata, Saddama Husajna</w:t>
            </w:r>
          </w:p>
          <w:p w14:paraId="4E64A8A2" w14:textId="1E8CC55D" w:rsidR="0063696E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okoliczności powstania państwa Izrael</w:t>
            </w:r>
          </w:p>
          <w:p w14:paraId="1621E558" w14:textId="197C5070" w:rsidR="0063696E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stabilizacji stosunków bliskowschodnich miał układ w Camp David</w:t>
            </w:r>
          </w:p>
          <w:p w14:paraId="07169EDB" w14:textId="08B20DBF" w:rsidR="0063696E" w:rsidRPr="0040135E" w:rsidRDefault="0063696E" w:rsidP="00146C7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AC64" w14:textId="51268F62" w:rsidR="00146C73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="00146C73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Organizacja Wyzwolenia Palestyny, intifada, Autonomi</w:t>
            </w:r>
            <w:r w:rsidR="00146C73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 Palestyńska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7A16F35F" w14:textId="4F57935E"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wojnę o niepodległość Izraela (1948–1949), kryzys sueski (X 1956), wojnę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sześciodniową (VI 1967), wojnę Jom Kippur (X 1973), 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>rewolucję w Iranie (1979)</w:t>
            </w:r>
          </w:p>
          <w:p w14:paraId="4EF6C89B" w14:textId="15DE4124" w:rsidR="0063696E" w:rsidRPr="0040135E" w:rsidRDefault="0063696E" w:rsidP="00146C7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Menachema Begina, Gamala Abdela Nasera, Goldę Meir, Billa Clintona</w:t>
            </w:r>
          </w:p>
          <w:p w14:paraId="0AEFA741" w14:textId="0A75CFEF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wojny, jakie toczył Izrael z państwami arabskimi</w:t>
            </w:r>
          </w:p>
          <w:p w14:paraId="6F1CF0A3" w14:textId="64B6ACBC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cele i działalność Organizacji Wyzwolenia Palestyny</w:t>
            </w:r>
          </w:p>
          <w:p w14:paraId="2E8CFD7C" w14:textId="4F0D88E1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rewolucji islamskiej w Iranie</w:t>
            </w:r>
          </w:p>
          <w:p w14:paraId="71E54A9F" w14:textId="5548FEBF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skutki kryzysu sueskiego dla Francji, Wielkiej Brytanii i Egiptu</w:t>
            </w:r>
          </w:p>
          <w:p w14:paraId="09D8F2C1" w14:textId="5B74B99A" w:rsidR="0063696E" w:rsidRPr="0040135E" w:rsidRDefault="0063696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B705" w14:textId="6C61CB83"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kibuc, idea panarabska, ajatollah</w:t>
            </w:r>
          </w:p>
          <w:p w14:paraId="71DEE599" w14:textId="7EC95087" w:rsidR="00146C73" w:rsidRPr="0040135E" w:rsidRDefault="0063696E" w:rsidP="00146C7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CD80999" w14:textId="0C2359A3"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nacjonalizację Kanału Sueskiego (1956),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wojnę iracko-irańską (1980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1988), I intifadę (1987)</w:t>
            </w:r>
          </w:p>
          <w:p w14:paraId="26F4E34A" w14:textId="77777777"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tereny zajęte przez Izrael podczas wojny sześciodniowej, ziemie zajęte przez Izrael podczas wojny Jom Kippur</w:t>
            </w:r>
          </w:p>
          <w:p w14:paraId="39F9F3B3" w14:textId="7FEB6F37" w:rsidR="0063696E" w:rsidRPr="0040135E" w:rsidRDefault="0063696E" w:rsidP="00146C7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Moszego Dajana, Anwara as</w:t>
            </w:r>
            <w:r w:rsidR="001C17D5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Sadata,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Jimmy’ego Cartera, Hosniego Mubarak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  <w:p w14:paraId="7D72495A" w14:textId="06167CA8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na powstanie Izraela zareagowała ludność arabska</w:t>
            </w:r>
          </w:p>
          <w:p w14:paraId="2474E9FF" w14:textId="27B8ED42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funkcjonowanie państwa izraelskiego w początkach jego istnienia</w:t>
            </w:r>
          </w:p>
          <w:p w14:paraId="3441AF7C" w14:textId="7C72C79A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doszło do kryzysu sueskiego i jakie były jego konsekwencje</w:t>
            </w:r>
          </w:p>
          <w:p w14:paraId="261C0A64" w14:textId="5A605BD9" w:rsidR="00146C73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na kryzys sueski zareagowały państwa zachodnie i ZSRS</w:t>
            </w:r>
          </w:p>
          <w:p w14:paraId="74F206C2" w14:textId="3DB08C3E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wojny sześciodniowej</w:t>
            </w:r>
          </w:p>
          <w:p w14:paraId="326DA683" w14:textId="3900FC64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wojny Jom Kippur</w:t>
            </w:r>
          </w:p>
          <w:p w14:paraId="62E59C9E" w14:textId="56FE3144" w:rsidR="0063696E" w:rsidRPr="0040135E" w:rsidRDefault="0063696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49F6" w14:textId="75DF684F"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Irgun, Hagana,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„biała rewolucj</w:t>
            </w:r>
            <w:r w:rsidR="00146C73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a”</w:t>
            </w:r>
          </w:p>
          <w:p w14:paraId="2BB37BC9" w14:textId="35554AAC"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rewolucję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 Egipcie (1952),</w:t>
            </w:r>
            <w:r w:rsidRPr="0040135E"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zamach w Monachium (1972),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pokój izraelsko-egipski w Waszyngtonie (1979), porozu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>mienie z Oslo (1993)</w:t>
            </w:r>
          </w:p>
          <w:p w14:paraId="704EE05C" w14:textId="241E6F12" w:rsidR="0063696E" w:rsidRPr="0040135E" w:rsidRDefault="0063696E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Faruka I, Mohammada</w:t>
            </w:r>
          </w:p>
          <w:p w14:paraId="1D02208F" w14:textId="03EB2077" w:rsidR="0063696E" w:rsidRPr="0040135E" w:rsidRDefault="0063696E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Rezy Pahlawiego, Ruhollaha Chomejni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</w:p>
          <w:p w14:paraId="75A7E098" w14:textId="3E97BD10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w Palestynie po zakończeniu II wojny światowej</w:t>
            </w:r>
          </w:p>
          <w:p w14:paraId="4D916C66" w14:textId="5E3CD924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dekolonizacji Bliskiego Wschodu</w:t>
            </w:r>
          </w:p>
          <w:p w14:paraId="02F165A5" w14:textId="5F631B1C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konfliktach izraelsko- arabskich odgrywał ZSRS</w:t>
            </w:r>
          </w:p>
          <w:p w14:paraId="5CD1F375" w14:textId="7813E3A0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miała zmiana taktyki działania Palestyńczyków przeciwko Izraelowi w czasie intifady</w:t>
            </w:r>
          </w:p>
          <w:p w14:paraId="1DB656AE" w14:textId="2E1064E4" w:rsidR="0063696E" w:rsidRPr="0040135E" w:rsidRDefault="00452771" w:rsidP="00146C7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zimnowojennej rywalizacji pomiędzy USA i ZSRS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odegrały konflikty na Bliskim Wschodzie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1FA8" w14:textId="30941B82" w:rsidR="0063696E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wpływ konfliktów izraelsko-arabskich na sytuację geopolityczną w regionie i na świecie</w:t>
            </w:r>
          </w:p>
        </w:tc>
      </w:tr>
      <w:tr w:rsidR="00A61998" w:rsidRPr="0040135E" w14:paraId="1B0494ED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6907" w14:textId="391A746B" w:rsidR="00A61998" w:rsidRPr="0040135E" w:rsidRDefault="00A6199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Zimna wojna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 latach 60. i 70.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C5AA" w14:textId="77777777"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Rywalizacja Wschód–Zachód</w:t>
            </w:r>
          </w:p>
          <w:p w14:paraId="2240FC57" w14:textId="2D54E514"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Wyścig zbrojeń</w:t>
            </w:r>
          </w:p>
          <w:p w14:paraId="53704649" w14:textId="77777777"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Kryzys kubański</w:t>
            </w:r>
          </w:p>
          <w:p w14:paraId="52CEAA04" w14:textId="1D9F6B67"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w Wietnamie</w:t>
            </w:r>
          </w:p>
          <w:p w14:paraId="5D5D313F" w14:textId="6CB9E78C"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Konflikty w Laosie i Kambodży</w:t>
            </w:r>
          </w:p>
          <w:p w14:paraId="5B3716E6" w14:textId="1CE9733B"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Wzrost wpływów ZSRS na świecie</w:t>
            </w:r>
          </w:p>
          <w:p w14:paraId="6B766DAA" w14:textId="7EBCA8CC"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Odprężenie</w:t>
            </w:r>
          </w:p>
          <w:p w14:paraId="3959F31E" w14:textId="77777777"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AD09027" w14:textId="77777777"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E37023B" w14:textId="77777777"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F5D7802" w14:textId="77777777"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FD1D81E" w14:textId="77777777"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E055BC7" w14:textId="715DC963"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A0DA4" w14:textId="4B8FCBD8" w:rsidR="00A61998" w:rsidRPr="0040135E" w:rsidRDefault="00A6199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wyścig zbrojeń</w:t>
            </w:r>
          </w:p>
          <w:p w14:paraId="025A11C9" w14:textId="380F7A79" w:rsidR="00A61998" w:rsidRPr="0040135E" w:rsidRDefault="00A61998" w:rsidP="00A6199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kryzys kubański (1962), Konferencję </w:t>
            </w:r>
            <w:r w:rsidR="00A06F9B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ezpieczeństwa i Współpracy w Europie (1973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1975)</w:t>
            </w:r>
          </w:p>
          <w:p w14:paraId="44D7DD15" w14:textId="09A5BF6E" w:rsidR="00A61998" w:rsidRPr="0040135E" w:rsidRDefault="00A61998" w:rsidP="00A6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Nikity Chruszczowa, Johna Kennedy’ego, Fidela Castro</w:t>
            </w:r>
          </w:p>
          <w:p w14:paraId="4AA97865" w14:textId="28619CDE" w:rsidR="00A61998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zimnowojenny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wyścig zbrojeń</w:t>
            </w:r>
          </w:p>
          <w:p w14:paraId="627C8698" w14:textId="511802B7" w:rsidR="00A61998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kryzysie kubańskim odegrała rywalizacja między USA i ZSRS</w:t>
            </w:r>
          </w:p>
          <w:p w14:paraId="7D4C1C8A" w14:textId="77777777" w:rsidR="00A61998" w:rsidRPr="0040135E" w:rsidRDefault="00A6199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9EA328" w14:textId="16F4DC05" w:rsidR="00A61998" w:rsidRPr="0040135E" w:rsidRDefault="00A6199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AB74" w14:textId="212D0438"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Vietcong,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efekt domina</w:t>
            </w:r>
          </w:p>
          <w:p w14:paraId="0731410F" w14:textId="26C6E3FF"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przejęcie władzy na Kubie przez Fidela Castro (1959),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uznanie polskiej granicy zachodniej przez RFN (1970)</w:t>
            </w:r>
            <w:r w:rsidR="00125F0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zawieszenie bro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ni w wojnie wietnamskiej (1973)</w:t>
            </w:r>
          </w:p>
          <w:p w14:paraId="07998D9B" w14:textId="77777777"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państwa, w których doszło do przejęcia władzy przez siły komunistyczne </w:t>
            </w:r>
          </w:p>
          <w:p w14:paraId="4AB77CF1" w14:textId="58E1D992" w:rsidR="00A61998" w:rsidRPr="00350836" w:rsidRDefault="00A61998" w:rsidP="00A6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35083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– </w:t>
            </w:r>
            <w:r w:rsidR="000E0042" w:rsidRPr="0035083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identyfikuje postacie:</w:t>
            </w:r>
            <w:r w:rsidRPr="0035083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Ernesta Che Guevary, Leonida Breżniewa,</w:t>
            </w:r>
            <w:r w:rsidRPr="00350836">
              <w:rPr>
                <w:lang w:val="it-IT"/>
              </w:rPr>
              <w:t xml:space="preserve"> </w:t>
            </w:r>
            <w:r w:rsidRPr="0035083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Ho Szi Mina</w:t>
            </w:r>
          </w:p>
          <w:p w14:paraId="67EC2550" w14:textId="6B6497BE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kryzysu kubańskiego</w:t>
            </w:r>
          </w:p>
          <w:p w14:paraId="232BE0DE" w14:textId="0D1E4ED6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USA zaangażowały się w wojnę w Wietnamie</w:t>
            </w:r>
          </w:p>
          <w:p w14:paraId="7BD4F7E5" w14:textId="5EC31021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działania ZSRS, które zmierzały do zwiększenia jego wpływów w świecie lat 70.</w:t>
            </w:r>
          </w:p>
          <w:p w14:paraId="46E60268" w14:textId="77777777" w:rsidR="00A61998" w:rsidRPr="0040135E" w:rsidRDefault="00A6199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093F" w14:textId="7C4E9827"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tzw. gorąca linia, szlak Ho Szi Mina</w:t>
            </w:r>
          </w:p>
          <w:p w14:paraId="3E6A95DF" w14:textId="444A25C2"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desant w Zatoce Świń (1961),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lądowanie na Księżycu (1969),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podpisanie układu Salt I (1972) i Salt II (1979),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dyktaturę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Czerwonych Khmerów (1975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1979)</w:t>
            </w:r>
          </w:p>
          <w:p w14:paraId="0B4B0ADD" w14:textId="6B976CC0" w:rsidR="00A61998" w:rsidRPr="0040135E" w:rsidRDefault="00A61998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Jurija Gagarina, Neila Armstronga, Lyndona B. Johnsona, Richarda Nixona, Geralda Forda</w:t>
            </w:r>
          </w:p>
          <w:p w14:paraId="58EC77CE" w14:textId="00A9D3F4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566E2">
              <w:rPr>
                <w:rFonts w:asciiTheme="minorHAnsi" w:hAnsiTheme="minorHAnsi" w:cstheme="minorHAnsi"/>
                <w:sz w:val="22"/>
                <w:szCs w:val="22"/>
              </w:rPr>
              <w:t>charakteryzuje</w:t>
            </w:r>
            <w:r w:rsidR="009566E2" w:rsidRPr="005352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rywalizację Wchód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Zachód w latach 60. XX w.</w:t>
            </w:r>
          </w:p>
          <w:p w14:paraId="47001491" w14:textId="1D8062D8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polityki odprężenia w latach 70. XX w.</w:t>
            </w:r>
          </w:p>
          <w:p w14:paraId="6921DE0F" w14:textId="615CB738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rozwój broni jądrowej wpłynął na konflikty zimnowojenne</w:t>
            </w:r>
          </w:p>
          <w:p w14:paraId="5D179C6C" w14:textId="06512BFA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</w:t>
            </w:r>
            <w:r w:rsidR="002C4893">
              <w:rPr>
                <w:rFonts w:asciiTheme="minorHAnsi" w:hAnsiTheme="minorHAnsi" w:cstheme="minorHAnsi"/>
                <w:sz w:val="20"/>
                <w:szCs w:val="20"/>
              </w:rPr>
              <w:t xml:space="preserve">amerykańskie 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w wojnę w Wietnamie</w:t>
            </w:r>
            <w:r w:rsidR="002C4893">
              <w:rPr>
                <w:rFonts w:asciiTheme="minorHAnsi" w:hAnsiTheme="minorHAnsi" w:cstheme="minorHAnsi"/>
                <w:sz w:val="20"/>
                <w:szCs w:val="20"/>
              </w:rPr>
              <w:t xml:space="preserve"> i jego skutki</w:t>
            </w:r>
          </w:p>
          <w:p w14:paraId="00F73790" w14:textId="77777777" w:rsidR="00A61998" w:rsidRPr="0040135E" w:rsidRDefault="00A6199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C52E" w14:textId="48BDDD25"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sandiniści</w:t>
            </w:r>
          </w:p>
          <w:p w14:paraId="27F9AE5C" w14:textId="189B2BE0" w:rsidR="00A61998" w:rsidRPr="0040135E" w:rsidRDefault="00A61998" w:rsidP="00A6199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lot w </w:t>
            </w:r>
            <w:r w:rsidR="00EE3483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osmos Jurija Gagarina (1961), przejęcie władzy przez Leonida Breżniewa (1966), wojnę domową w Kambodży (1970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1975), zamach stanu w Chile (1973), wybuch rewolucji w Nikaragui (1979) </w:t>
            </w:r>
          </w:p>
          <w:p w14:paraId="7256126E" w14:textId="686F158B" w:rsidR="00A61998" w:rsidRPr="0040135E" w:rsidRDefault="00A61998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Pol Pota,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Salvadora Allende, Augusta Pinocheta, Luisa Somozę</w:t>
            </w:r>
          </w:p>
          <w:p w14:paraId="15095FD5" w14:textId="30AD5991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rywalizacji między Wschodem i Zachodem odgrywał podbój kosmosu</w:t>
            </w:r>
          </w:p>
          <w:p w14:paraId="4BB93DB0" w14:textId="0551D5D0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w Wietnamie po klęsce Francji w Indochinach</w:t>
            </w:r>
          </w:p>
          <w:p w14:paraId="71CD4E03" w14:textId="2F8440A4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konflikty w Laosie i Kambodży</w:t>
            </w:r>
          </w:p>
          <w:p w14:paraId="271B3261" w14:textId="77777777" w:rsidR="00A61998" w:rsidRPr="0040135E" w:rsidRDefault="00A6199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8CEE" w14:textId="77777777" w:rsidR="00A61998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interwencję USA w Wietnamie</w:t>
            </w:r>
          </w:p>
          <w:p w14:paraId="0A33C59F" w14:textId="7FB09044" w:rsidR="00125F0C" w:rsidRPr="0040135E" w:rsidRDefault="00452771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25F0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konsekwencje, jakie niósł za sobą wyścig zbrojeń</w:t>
            </w:r>
          </w:p>
          <w:p w14:paraId="6F2C1AD1" w14:textId="706ACD7D" w:rsidR="00DB39F3" w:rsidRPr="0040135E" w:rsidRDefault="00452771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konsekwencje politycznej rywalizacji Wchód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Zachód w latach 60.</w:t>
            </w:r>
          </w:p>
          <w:p w14:paraId="59688D61" w14:textId="4C5A37AF" w:rsidR="00125F0C" w:rsidRPr="0040135E" w:rsidRDefault="00452771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25F0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konsekwencje polityczne wzrostu wpływów ZSRS na świecie w latach 60. i 70.</w:t>
            </w:r>
          </w:p>
        </w:tc>
      </w:tr>
      <w:tr w:rsidR="00054FEE" w:rsidRPr="0040135E" w14:paraId="02663CDA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55CD" w14:textId="3E4DDAFD" w:rsidR="00054FEE" w:rsidRPr="0040135E" w:rsidRDefault="00054FEE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USA i Europa Zachodnia podczas zimnej wojny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E4BF" w14:textId="77777777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RFN i Włochy</w:t>
            </w:r>
          </w:p>
          <w:p w14:paraId="792A7AB4" w14:textId="4BE38630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Stare mocarstwa</w:t>
            </w:r>
          </w:p>
          <w:p w14:paraId="32612F47" w14:textId="77777777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Rewolucja goździków</w:t>
            </w:r>
          </w:p>
          <w:p w14:paraId="6DB25089" w14:textId="773155FB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Zmiany w Grecji i Hiszpanii</w:t>
            </w:r>
          </w:p>
          <w:p w14:paraId="6CC88F6D" w14:textId="2E6707E9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Początki integracji europejskiej</w:t>
            </w:r>
          </w:p>
          <w:p w14:paraId="65334BF2" w14:textId="15696D28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 EWG do Rady Europejskiej</w:t>
            </w:r>
          </w:p>
          <w:p w14:paraId="7BF56CC9" w14:textId="4400E68E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Stany Zjednoczone w latach 60.</w:t>
            </w:r>
          </w:p>
          <w:p w14:paraId="115B4E1D" w14:textId="3F650636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Ameryka po wojnie wietnamskiej</w:t>
            </w:r>
          </w:p>
          <w:p w14:paraId="76D06202" w14:textId="77777777" w:rsidR="00054FEE" w:rsidRPr="0040135E" w:rsidRDefault="00054FEE" w:rsidP="003248C2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34CDEC3" w14:textId="77777777" w:rsidR="00054FEE" w:rsidRPr="0040135E" w:rsidRDefault="00054FEE" w:rsidP="003248C2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753EC16" w14:textId="153BD541" w:rsidR="00054FEE" w:rsidRPr="0040135E" w:rsidRDefault="00054FEE" w:rsidP="003248C2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3FA8" w14:textId="3C171768" w:rsidR="00054FEE" w:rsidRPr="0040135E" w:rsidRDefault="00054FEE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Europejska Wspólnota Węgla i Stali,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Europejska Wspólnota Gospodarcza, Rada Europejska, Parlament Euro</w:t>
            </w:r>
            <w:r w:rsidR="004D2633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pejski</w:t>
            </w:r>
          </w:p>
          <w:p w14:paraId="4199E7FF" w14:textId="5CE9BAA9" w:rsidR="00054FEE" w:rsidRPr="0040135E" w:rsidRDefault="00054FEE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Europejskiej Wspólnoty Węgla i Stali (1952), 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>traktaty rzymskie (1957)</w:t>
            </w:r>
          </w:p>
          <w:p w14:paraId="06193536" w14:textId="4A5AA219" w:rsidR="00054FEE" w:rsidRPr="0040135E" w:rsidRDefault="00054FE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>państwa założycielskie EWWiS</w:t>
            </w:r>
          </w:p>
          <w:p w14:paraId="1B13BFD5" w14:textId="1954B1BF" w:rsidR="00054FEE" w:rsidRPr="0040135E" w:rsidRDefault="00054FEE" w:rsidP="004D263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Roberta Schumana, Konrada Adenauera,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566E2">
              <w:rPr>
                <w:rFonts w:asciiTheme="minorHAnsi" w:hAnsiTheme="minorHAnsi" w:cstheme="minorHAnsi"/>
                <w:sz w:val="20"/>
                <w:szCs w:val="20"/>
              </w:rPr>
              <w:t>Johna Kennedy’ego</w:t>
            </w:r>
          </w:p>
          <w:p w14:paraId="452E6C84" w14:textId="6B06EC00" w:rsidR="00054FEE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etapy integracji państw Europy Zachodniej</w:t>
            </w:r>
          </w:p>
          <w:p w14:paraId="5994C7AE" w14:textId="439D9208" w:rsidR="00054FEE" w:rsidRPr="0040135E" w:rsidRDefault="00054FE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34EC" w14:textId="27207AEB" w:rsidR="00054FEE" w:rsidRPr="0040135E" w:rsidRDefault="00054FE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junta,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plan Schumana, Rada Europy, Europejska Konwencja Praw Człowieka, Europejski Trybunał Praw Człowieka, Europejska Wspólnota Energii</w:t>
            </w:r>
            <w:r w:rsidR="00780578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4D2633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Atomowej</w:t>
            </w:r>
            <w:r w:rsidR="0078166F">
              <w:rPr>
                <w:rFonts w:asciiTheme="minorHAnsi" w:hAnsiTheme="minorHAnsi" w:cstheme="minorHAnsi"/>
                <w:i/>
                <w:sz w:val="20"/>
                <w:szCs w:val="20"/>
              </w:rPr>
              <w:t>, polityka detente</w:t>
            </w:r>
          </w:p>
          <w:p w14:paraId="571DA24D" w14:textId="54B0DC0A" w:rsidR="00054FEE" w:rsidRPr="0040135E" w:rsidRDefault="00054FE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plan Schumana (1950), przyjęcie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Europejskiej Konwencji Praw Człowieka (1950), II wojnę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indochińską (1955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1975)</w:t>
            </w:r>
          </w:p>
          <w:p w14:paraId="26E83B44" w14:textId="301DCD5F" w:rsidR="00054FEE" w:rsidRPr="0040135E" w:rsidRDefault="00054FEE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które wstąpiły do EWG w latach 1973–1986</w:t>
            </w:r>
          </w:p>
          <w:p w14:paraId="36366AA2" w14:textId="31E68AC4" w:rsidR="00054FEE" w:rsidRPr="0040135E" w:rsidRDefault="00054FEE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Jeana Moneta, Alcida de Gasperiego, Paula-Henriego Spaaka, Richarda Nixona</w:t>
            </w:r>
          </w:p>
          <w:p w14:paraId="75FB7814" w14:textId="74664D1A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początki integracji europejskiej</w:t>
            </w:r>
          </w:p>
          <w:p w14:paraId="22F6DB27" w14:textId="13A8DEBA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funkcjonowanie EWG do końca lat 70.</w:t>
            </w:r>
          </w:p>
          <w:p w14:paraId="54C8AECB" w14:textId="507537D9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skutki, jakie przyniosła USA wojna w Wietnamie</w:t>
            </w:r>
          </w:p>
          <w:p w14:paraId="3BBD4730" w14:textId="77777777" w:rsidR="00054FEE" w:rsidRPr="0040135E" w:rsidRDefault="00054FE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5A90" w14:textId="3BEC551A" w:rsidR="00054FEE" w:rsidRPr="0040135E" w:rsidRDefault="00054FE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rewolucja goździków, kraje Beneluksu, Europejska Organizacja Współpracy Gospodarczej, Organizacja Współpracy Gospodarczej i Rozwoju, Unia Zachodnioeuropejska, afera „Watergate”, impeachment</w:t>
            </w:r>
          </w:p>
          <w:p w14:paraId="7388F32E" w14:textId="7489950B" w:rsidR="00054FEE" w:rsidRPr="0040135E" w:rsidRDefault="00054FE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utworzenie Europejskiej Organizacji Współpracy Gospodarczej (1948), utworzenie Rady Europy (1949),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zamach stanu w Grecji (1967),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aferę „Watergate” (1972), rewolucję goździków (1974), 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>powrót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Burbonów na tron Hiszpanii (1975), pierwsze wybory do Parlamentu Eu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ropejskiego (1979)</w:t>
            </w:r>
          </w:p>
          <w:p w14:paraId="025816F8" w14:textId="5D27B597" w:rsidR="00054FEE" w:rsidRPr="0040135E" w:rsidRDefault="00054FEE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Willy’ego Brandta, Juana Carlosa</w:t>
            </w:r>
          </w:p>
          <w:p w14:paraId="0875D368" w14:textId="576E3F97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polityczną w RFN </w:t>
            </w:r>
          </w:p>
          <w:p w14:paraId="014E8BAD" w14:textId="3B8A669D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sytuację polityczną w Wielkiej Brytanii i Francji</w:t>
            </w:r>
          </w:p>
          <w:p w14:paraId="6D7820FC" w14:textId="478F57F2" w:rsidR="00054FEE" w:rsidRPr="0040135E" w:rsidRDefault="00452771" w:rsidP="004D263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przemiany polityczne, jakie zaszły w Grecji i Hiszpanii</w:t>
            </w:r>
          </w:p>
          <w:p w14:paraId="349667DF" w14:textId="612DC09E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>arakteryzuje sytuację polityczną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 USA</w:t>
            </w:r>
          </w:p>
          <w:p w14:paraId="04F41E5B" w14:textId="33436835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sytuację polityczną w USA miała afera „Watergate”</w:t>
            </w:r>
          </w:p>
          <w:p w14:paraId="6760C245" w14:textId="77777777" w:rsidR="00054FEE" w:rsidRPr="0040135E" w:rsidRDefault="00054FE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944D" w14:textId="754A78CD" w:rsidR="00054FEE" w:rsidRPr="0040135E" w:rsidRDefault="004D2633" w:rsidP="004D263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stosuje pojęcie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54FEE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junta tzw. czarnych pułkowni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ków</w:t>
            </w:r>
          </w:p>
          <w:p w14:paraId="29F5AA21" w14:textId="24962103" w:rsidR="00730F51" w:rsidRPr="0040135E" w:rsidRDefault="00054FEE" w:rsidP="00730F5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Kongres Europy w Hadze (1948),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objęcie tronu przez Elżbietę II (1952), V Republikę we Francji (1959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1969),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zamach w Dallas (1963),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juntę tzw. czarnych pułkowników (1967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1974),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podpisanie przez RFN układów o wzajemnych stosunkach z ZSRS oraz PRL (1970), </w:t>
            </w:r>
          </w:p>
          <w:p w14:paraId="5CC12CE0" w14:textId="756A7F6B" w:rsidR="00054FEE" w:rsidRPr="0040135E" w:rsidRDefault="00730F51" w:rsidP="00730F5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kryzys paliwowy (1973), pierwsze demokratyczne wybory w Hiszpanii (1977)</w:t>
            </w:r>
          </w:p>
          <w:p w14:paraId="4290A417" w14:textId="2E7D2CDC" w:rsidR="00054FEE" w:rsidRPr="00350836" w:rsidRDefault="00054FEE" w:rsidP="004D263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350836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 xml:space="preserve">– </w:t>
            </w:r>
            <w:r w:rsidR="000E0042" w:rsidRPr="00350836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>identyfikuje postacie:</w:t>
            </w:r>
            <w:r w:rsidRPr="00350836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 xml:space="preserve"> Antónia de Oliveiry Salazara, Lyndona B. Johnso</w:t>
            </w:r>
            <w:r w:rsidR="004D2633" w:rsidRPr="00350836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>na</w:t>
            </w:r>
          </w:p>
          <w:p w14:paraId="41F3DB53" w14:textId="132EB350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polityczną we Włoszech</w:t>
            </w:r>
          </w:p>
          <w:p w14:paraId="4331D83E" w14:textId="01A1D12B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rewolucji goździków w Portugalii</w:t>
            </w:r>
          </w:p>
          <w:p w14:paraId="03F93B6C" w14:textId="49018008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>omawia przyczyny i skutki kryzysu paliwowego</w:t>
            </w:r>
          </w:p>
          <w:p w14:paraId="14066B44" w14:textId="765600D5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sytuację polityczno-gospodarczą w państwach Europy Zachodniej po II wojnie światowej</w:t>
            </w:r>
          </w:p>
          <w:p w14:paraId="0609B600" w14:textId="77777777" w:rsidR="00054FEE" w:rsidRPr="0040135E" w:rsidRDefault="00054FE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6D58" w14:textId="6FFCFE90" w:rsidR="00054FEE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politykę wewnętrzną i zagraniczną J. Kennedy’ego oraz L. B. Johnsona</w:t>
            </w:r>
          </w:p>
          <w:p w14:paraId="3D97C4D0" w14:textId="090B30DA" w:rsidR="00DB39F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 i gospodarcze znaczenie integracji europejskiej</w:t>
            </w:r>
          </w:p>
        </w:tc>
      </w:tr>
      <w:tr w:rsidR="005C2709" w:rsidRPr="0040135E" w14:paraId="402CB738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44CF" w14:textId="0A778CD1" w:rsidR="005C2709" w:rsidRPr="0040135E" w:rsidRDefault="005C270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Przemiany społeczne i kulturowe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DDCF" w14:textId="77777777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Rewolucja obyczajowa</w:t>
            </w:r>
          </w:p>
          <w:p w14:paraId="70DE15C1" w14:textId="1AF90D3A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Muzyka rockowa</w:t>
            </w:r>
          </w:p>
          <w:p w14:paraId="13FEDE92" w14:textId="77777777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Popart</w:t>
            </w:r>
          </w:p>
          <w:p w14:paraId="12F578DD" w14:textId="601F5BCB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Ruchy kontestatorskie</w:t>
            </w:r>
          </w:p>
          <w:p w14:paraId="6D53220F" w14:textId="0E892226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Bunty studenckie</w:t>
            </w:r>
          </w:p>
          <w:p w14:paraId="576EB4C9" w14:textId="77777777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Ruchy feministyczne</w:t>
            </w:r>
          </w:p>
          <w:p w14:paraId="294E92C3" w14:textId="4D1A7463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Terroryzm polityczny</w:t>
            </w:r>
          </w:p>
          <w:p w14:paraId="4660F950" w14:textId="24988A3B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Walka z segregacją rasową</w:t>
            </w:r>
          </w:p>
          <w:p w14:paraId="060BEE41" w14:textId="74CA5954" w:rsidR="005C2709" w:rsidRPr="0040135E" w:rsidRDefault="005C2709" w:rsidP="00FB54A7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Przemiany w Kościele katolickim</w:t>
            </w:r>
          </w:p>
          <w:p w14:paraId="57F8B0B7" w14:textId="68C2D651" w:rsidR="005C2709" w:rsidRPr="0040135E" w:rsidRDefault="005C2709" w:rsidP="003248C2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FEE89" w14:textId="610B2275" w:rsidR="005C2709" w:rsidRPr="0040135E" w:rsidRDefault="005C270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rewolucja obyczajowa, pacyfizm, feminizm, rasizm, laicyzacja</w:t>
            </w:r>
          </w:p>
          <w:p w14:paraId="232EB3CB" w14:textId="02ED2832" w:rsidR="005C2709" w:rsidRPr="0040135E" w:rsidRDefault="005C270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Sobór Watykański II (1962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1965)</w:t>
            </w:r>
          </w:p>
          <w:p w14:paraId="02E8BBBB" w14:textId="5F2BA8EE" w:rsidR="005C270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przedstawia, na czym polegała rewolucja obyczajowa lat 60. i 70. XX w.</w:t>
            </w:r>
          </w:p>
          <w:p w14:paraId="64E15EB0" w14:textId="28FC9718" w:rsidR="005C270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zmiany w Kościele katolickim, które były rezultatem obrad Soboru Watykańskiego II</w:t>
            </w:r>
          </w:p>
          <w:p w14:paraId="7AA052F0" w14:textId="08456FDC" w:rsidR="005C2709" w:rsidRPr="0040135E" w:rsidRDefault="005C2709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D05C" w14:textId="7D3D3C05" w:rsidR="005C2709" w:rsidRPr="0040135E" w:rsidRDefault="005C2709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„zgniły” Zachód, subkultura, hipisi, kontrkultura, rewolucja seksualna, segregacja rasowa, Afroamerykanie, ruch ekumeniczny</w:t>
            </w:r>
          </w:p>
          <w:p w14:paraId="0EA45655" w14:textId="313496E2" w:rsidR="005C2709" w:rsidRPr="0040135E" w:rsidRDefault="005C2709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zniesienie segregacji rasowej w USA (1964),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bunty studenckie (1968) </w:t>
            </w:r>
          </w:p>
          <w:p w14:paraId="5190A67D" w14:textId="29BBA022" w:rsidR="005C2709" w:rsidRPr="0040135E" w:rsidRDefault="005C2709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Martina Luthera Kinga</w:t>
            </w:r>
          </w:p>
          <w:p w14:paraId="354FD850" w14:textId="498D3ABC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doszło do rewolucji obyczajowej na przełomie lat 60. i 70. XX w.</w:t>
            </w:r>
          </w:p>
          <w:p w14:paraId="4E622EEA" w14:textId="4A1327F2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kontrkulturę lat 60. i 70. XX w.</w:t>
            </w:r>
          </w:p>
          <w:p w14:paraId="71ADF2E1" w14:textId="5BF04D19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zjawiska i procesy, które doprowadziły do buntów studenckich w 1968 r.</w:t>
            </w:r>
          </w:p>
          <w:p w14:paraId="61D75D0F" w14:textId="2CCA9E49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narodzin ruchów feministycznych</w:t>
            </w:r>
          </w:p>
          <w:p w14:paraId="1E19F52C" w14:textId="74272711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rewolucja seksualna w latach 60. XX w. i jakie były jej skutki</w:t>
            </w:r>
          </w:p>
          <w:p w14:paraId="739AC80E" w14:textId="77777777" w:rsidR="005C2709" w:rsidRPr="0040135E" w:rsidRDefault="005C2709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E31A" w14:textId="1D129B22" w:rsidR="005C2709" w:rsidRPr="0040135E" w:rsidRDefault="005C2709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ruch kontestatorski, popart, terroryzm polityczny</w:t>
            </w:r>
          </w:p>
          <w:p w14:paraId="53DF3250" w14:textId="6DD626D0" w:rsidR="005C2709" w:rsidRPr="0040135E" w:rsidRDefault="005C2709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marsz na Waszyngton (1963), festiwal w Woodstock (1969)</w:t>
            </w:r>
          </w:p>
          <w:p w14:paraId="349A070C" w14:textId="4B9BF3FF" w:rsidR="005C2709" w:rsidRPr="0040135E" w:rsidRDefault="005C2709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Andy’ego Warhola, Jana XXIII, Pawła VI</w:t>
            </w:r>
          </w:p>
          <w:p w14:paraId="65C2A49D" w14:textId="38EC4FFC" w:rsidR="005C2709" w:rsidRPr="0040135E" w:rsidRDefault="00452771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ruch hipisowski</w:t>
            </w:r>
          </w:p>
          <w:p w14:paraId="6050F88B" w14:textId="5CC541EC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muzyka rockowa stała się symbolem nowej epoki</w:t>
            </w:r>
          </w:p>
          <w:p w14:paraId="1D5BDD31" w14:textId="167EF099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ruchy kontestatorskie, jakie pojawiły się w latach 60. i 70. XX w.</w:t>
            </w:r>
          </w:p>
          <w:p w14:paraId="2E5EED0D" w14:textId="1EE0ECB5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czynniki miały wpływ na powstanie popartu</w:t>
            </w:r>
          </w:p>
          <w:p w14:paraId="57437116" w14:textId="35E5AE67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lewackie organizacje terrorystyczne, które działały w Europie w latach 70. i 80.</w:t>
            </w:r>
          </w:p>
          <w:p w14:paraId="26F542BE" w14:textId="4760664E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walki z segregacją rasową w USA</w:t>
            </w:r>
          </w:p>
          <w:p w14:paraId="57844E58" w14:textId="5841A3B6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przemiany w Kościele katolickim przeprowadzone w wyniku obrad Soboru Watykańskiego II</w:t>
            </w:r>
          </w:p>
          <w:p w14:paraId="13F9BF7E" w14:textId="77777777" w:rsidR="005C2709" w:rsidRPr="0040135E" w:rsidRDefault="005C2709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0917" w14:textId="6932741A" w:rsidR="005C2709" w:rsidRPr="0040135E" w:rsidRDefault="005C2709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Ku-Klux-Klan, teologia wyzwolenia</w:t>
            </w:r>
          </w:p>
          <w:p w14:paraId="6E6CBFBC" w14:textId="4F9CF45E" w:rsidR="005C2709" w:rsidRPr="0040135E" w:rsidRDefault="005C2709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związane z ruchami kontestatorskimi, Betty Friedan, Gustava Gutiérreza</w:t>
            </w:r>
          </w:p>
          <w:p w14:paraId="66DCE292" w14:textId="53579BB4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doszło do pojawienia się terroryzmu lewackiego</w:t>
            </w:r>
          </w:p>
          <w:p w14:paraId="1F20677C" w14:textId="62FD3542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metody walki z rasizmem, jakie stosowali amerykańscy działacze na rzecz praw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obywatelskich w latach 60. i 70.</w:t>
            </w:r>
          </w:p>
          <w:p w14:paraId="537581A3" w14:textId="26F12242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teologia wyzwolenia</w:t>
            </w:r>
          </w:p>
          <w:p w14:paraId="6F3408BB" w14:textId="77777777" w:rsidR="005C2709" w:rsidRPr="0040135E" w:rsidRDefault="005C2709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05F0" w14:textId="0BBC0C6E" w:rsidR="005C2709" w:rsidRPr="0040135E" w:rsidRDefault="00452771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jaki wpływ na zachodnie społeczeństwa miała rewolucja obyczajowa</w:t>
            </w:r>
          </w:p>
          <w:p w14:paraId="7A2B296E" w14:textId="48359241" w:rsidR="005C2709" w:rsidRPr="0040135E" w:rsidRDefault="00452771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czy Sobór Watykański II był przełomowym wydarzeniem w historii Kościoła katolickiego</w:t>
            </w:r>
          </w:p>
          <w:p w14:paraId="62EB8944" w14:textId="7053BB7D"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zmianę roli kobiet w życiu społeczeństw zachodnich</w:t>
            </w:r>
          </w:p>
          <w:p w14:paraId="70D02B8E" w14:textId="5F57AF31"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stosunek państw i społeczeństw do działalności organizacji </w:t>
            </w:r>
          </w:p>
          <w:p w14:paraId="3A3FE479" w14:textId="7D23D7D6" w:rsidR="005C2709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terrorystycznych</w:t>
            </w:r>
          </w:p>
        </w:tc>
      </w:tr>
      <w:tr w:rsidR="00C52A74" w:rsidRPr="0040135E" w14:paraId="1EB39E68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9BE52C" w14:textId="23B0F565" w:rsidR="00C52A74" w:rsidRPr="0040135E" w:rsidRDefault="00C52A74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IV. Polska pod władza komunistów</w:t>
            </w:r>
          </w:p>
        </w:tc>
      </w:tr>
      <w:tr w:rsidR="002A281D" w:rsidRPr="0040135E" w14:paraId="6C634315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72F5" w14:textId="59984AE7" w:rsidR="002A281D" w:rsidRPr="0040135E" w:rsidRDefault="002A281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Początki rządów komunistów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5AA5" w14:textId="77777777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Nowe granice</w:t>
            </w:r>
          </w:p>
          <w:p w14:paraId="5C933FC9" w14:textId="5BA794F6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Przesiedlenia ludności</w:t>
            </w:r>
          </w:p>
          <w:p w14:paraId="1802E5AD" w14:textId="46F87636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Represje nowych władz</w:t>
            </w:r>
          </w:p>
          <w:p w14:paraId="4231E7A7" w14:textId="3D540877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Akcja „Wisła”</w:t>
            </w:r>
          </w:p>
          <w:p w14:paraId="0F90C84A" w14:textId="2A14961A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Pogrom kielecki</w:t>
            </w:r>
          </w:p>
          <w:p w14:paraId="40607176" w14:textId="7DAD7624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Przejęcie władzy w państwie przez komunistów</w:t>
            </w:r>
          </w:p>
          <w:p w14:paraId="4EED86A5" w14:textId="3A34DD7D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Referendum ludowe</w:t>
            </w:r>
          </w:p>
          <w:p w14:paraId="41FF9035" w14:textId="4588A801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Wybory do Sejmu Ustawodawczego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F3A5F" w14:textId="4A38AD97" w:rsidR="002A281D" w:rsidRPr="0040135E" w:rsidRDefault="002A281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Ziemie Odzyskane, Tymczasowy Rząd Jedności Narodowej, referendum ludowe, Polska Zjednoczona Partia Robotnicza</w:t>
            </w:r>
          </w:p>
          <w:p w14:paraId="72EF47F8" w14:textId="7B685BDC" w:rsidR="002A281D" w:rsidRPr="0040135E" w:rsidRDefault="002A281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Tymczasowego Rządu Jedności Narodowej (28 VI 1945), referendum ludowe (30 VI 1946), powstanie Polskiej Zjednoczonej Partii Robotniczej (XII 1948)</w:t>
            </w:r>
          </w:p>
          <w:p w14:paraId="49A11B58" w14:textId="2C91E623" w:rsidR="002A281D" w:rsidRPr="0040135E" w:rsidRDefault="002A281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tereny, które Polska straciła, oraz tereny, które zyskała po II wojnie światowej</w:t>
            </w:r>
          </w:p>
          <w:p w14:paraId="44A2D4B0" w14:textId="2051C3CB" w:rsidR="002A281D" w:rsidRPr="00054E16" w:rsidRDefault="002A281D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54E1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 w:rsidRPr="00054E16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 Stanisława Mikołajczyka, Bolesława Bieruta</w:t>
            </w:r>
          </w:p>
          <w:p w14:paraId="3C2446FD" w14:textId="7BD0F41F" w:rsidR="002A281D" w:rsidRPr="00054E16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54E1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i skutki powojennej migracji ludności na ziemiach polskich</w:t>
            </w:r>
          </w:p>
          <w:p w14:paraId="22022147" w14:textId="1A323E01" w:rsidR="002A281D" w:rsidRPr="00054E16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54E1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 wyjaśnia, kogo i w jaki sposób represjonowała władza komunistyczna w powojennej Polsce</w:t>
            </w:r>
          </w:p>
          <w:p w14:paraId="016F1741" w14:textId="14815FD8" w:rsidR="002A281D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54E1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referendum ludowego w 1946 r.</w:t>
            </w:r>
          </w:p>
          <w:p w14:paraId="5C661C5E" w14:textId="77777777" w:rsidR="002A281D" w:rsidRPr="0040135E" w:rsidRDefault="002A281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4C0F1C" w14:textId="5F502E03" w:rsidR="002A281D" w:rsidRPr="0040135E" w:rsidRDefault="002A281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A451" w14:textId="42468CC7" w:rsidR="002A281D" w:rsidRPr="0040135E" w:rsidRDefault="002A281D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reemigranci, repatrianci, akcja „Wisła”, autochtoni, Milicja Obywatelska, pogrom kielecki</w:t>
            </w:r>
          </w:p>
          <w:p w14:paraId="7EEE4495" w14:textId="670FF9D7" w:rsidR="002A281D" w:rsidRPr="0040135E" w:rsidRDefault="002A281D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zawarcie układu polsko-sowieckiego (16 VIII 1945), powojenne przesiedlenia ludności (1945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1947), pogrom kielecki (VII 1946), wybory do Sejmu Ustawodawczego (19 I 1947)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, akcję „Wisła” (I</w:t>
            </w:r>
            <w:r w:rsidR="0090236B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VII 1947)</w:t>
            </w:r>
          </w:p>
          <w:p w14:paraId="0069D0C1" w14:textId="16A5930D" w:rsidR="002A281D" w:rsidRPr="0040135E" w:rsidRDefault="002A281D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Edwarda Osóbki-Moraw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skiego, Władysława Gomułki, Józefa Cyrankiewicza</w:t>
            </w:r>
          </w:p>
          <w:p w14:paraId="767A2A91" w14:textId="69071464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zmiany terytorialne, jakie objęły Polskę po II wojnie światowej</w:t>
            </w:r>
          </w:p>
          <w:p w14:paraId="0E64EB02" w14:textId="4FA622C9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przyczyny, cele i skutki akcji „Wisła” </w:t>
            </w:r>
          </w:p>
          <w:p w14:paraId="5AB371DC" w14:textId="3391466C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były przyczyny pogromu kieleckiego</w:t>
            </w:r>
          </w:p>
          <w:p w14:paraId="3123DCE4" w14:textId="6747690F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etapy przejmowania władzy w państwie przez komunistów</w:t>
            </w:r>
          </w:p>
          <w:p w14:paraId="271797B8" w14:textId="77777777" w:rsidR="002A281D" w:rsidRPr="0040135E" w:rsidRDefault="002A281D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EC4E14" w14:textId="77777777" w:rsidR="002A281D" w:rsidRPr="0040135E" w:rsidRDefault="002A281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2CC8" w14:textId="39965DC2" w:rsidR="002A281D" w:rsidRPr="0040135E" w:rsidRDefault="002A281D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Ministerstwo Bezpieczeństwa Publicznego, testament Polski Walczącej</w:t>
            </w:r>
          </w:p>
          <w:p w14:paraId="040F8988" w14:textId="5897B83D" w:rsidR="002A281D" w:rsidRPr="0040135E" w:rsidRDefault="002A281D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rozwiązanie się Rady Jedności Narodowej (1 VII 1945),</w:t>
            </w:r>
            <w:r w:rsidRPr="0040135E"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podpisanie układu o przyjaźni między Polską a Czechosłowacją (III 1947),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ucieczkę S. Mikołajczyka (X 1947)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, zawarcie układu Polski z NRD (1950) oraz z RFN (1970)</w:t>
            </w:r>
          </w:p>
          <w:p w14:paraId="6721029A" w14:textId="7FDDF08D" w:rsidR="002A281D" w:rsidRPr="0040135E" w:rsidRDefault="002A281D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Stanisława Radkiewicza</w:t>
            </w:r>
          </w:p>
          <w:p w14:paraId="786DC0E2" w14:textId="4F83D10E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uregulowano kwestie 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granic Polski po II wojny światowej</w:t>
            </w:r>
          </w:p>
          <w:p w14:paraId="258D905F" w14:textId="0EF7D836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przesiedlenia ludności na ziemiach polskich po zakończeniu wojny</w:t>
            </w:r>
          </w:p>
          <w:p w14:paraId="291F840B" w14:textId="552E4617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2BD1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przejmowania władzy w państwie przez komunistów</w:t>
            </w:r>
          </w:p>
          <w:p w14:paraId="39195843" w14:textId="6B43BC37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powojennej Polsce odgrywało PSL</w:t>
            </w:r>
          </w:p>
          <w:p w14:paraId="69712C8D" w14:textId="20987E59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metody przejmowania władzy w Polsce przez komunistów</w:t>
            </w:r>
          </w:p>
          <w:p w14:paraId="35C6FF4E" w14:textId="1533D342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okoliczności, w jakich doszło do pierwszych powojennych wyborów do Sejmu Ustawodawczego</w:t>
            </w:r>
          </w:p>
          <w:p w14:paraId="287C5C37" w14:textId="77777777" w:rsidR="002A281D" w:rsidRPr="0040135E" w:rsidRDefault="002A281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FD80" w14:textId="003C43ED" w:rsidR="002A281D" w:rsidRPr="0040135E" w:rsidRDefault="002A281D" w:rsidP="0062551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cofnięcie poparcia aliantów zachodnich dla rządu emigracyjnego (5 VII 1945), założenie Polskiego Stronnictwa Ludowe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go (VIII 1945)</w:t>
            </w:r>
          </w:p>
          <w:p w14:paraId="6EEBE73B" w14:textId="23069060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stosunek do referendum ludowego miały partie polityczne i ugrupowania podziemne przeciwne komunistom</w:t>
            </w:r>
          </w:p>
          <w:p w14:paraId="476BD3DC" w14:textId="4DDD6BF9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sytuację polityczną w państwie polskim w latach 1945–1947</w:t>
            </w:r>
          </w:p>
          <w:p w14:paraId="663B805E" w14:textId="77777777" w:rsidR="002A281D" w:rsidRPr="0040135E" w:rsidRDefault="002A281D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EA62B3" w14:textId="77777777" w:rsidR="002A281D" w:rsidRPr="0040135E" w:rsidRDefault="002A281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C3E4" w14:textId="77777777" w:rsidR="002A281D" w:rsidRPr="0040135E" w:rsidRDefault="00DB39F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Polaków wobec nowej władzy</w:t>
            </w:r>
          </w:p>
          <w:p w14:paraId="42687F2A" w14:textId="4284010E" w:rsidR="00DB39F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działań podejmowanych przez komunistów w celu przejęcia władzy w Polsce</w:t>
            </w:r>
          </w:p>
          <w:p w14:paraId="4BD95A1F" w14:textId="1F6ACC8B" w:rsidR="00DB39F3" w:rsidRPr="0040135E" w:rsidRDefault="00DB39F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5513" w:rsidRPr="0040135E" w14:paraId="4F28656F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65B0" w14:textId="533DB54D" w:rsidR="00625513" w:rsidRPr="0040135E" w:rsidRDefault="00625513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Opór wobec nowej władzy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27D8" w14:textId="77777777" w:rsidR="00625513" w:rsidRPr="0040135E" w:rsidRDefault="00625513" w:rsidP="00A905D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Opozycja wobec władzy komunistycznej</w:t>
            </w:r>
          </w:p>
          <w:p w14:paraId="059461E3" w14:textId="5617DE59" w:rsidR="00625513" w:rsidRPr="0040135E" w:rsidRDefault="00625513" w:rsidP="00A905D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Obława augustowska</w:t>
            </w:r>
          </w:p>
          <w:p w14:paraId="385EFCFB" w14:textId="288A56D5" w:rsidR="00625513" w:rsidRPr="0040135E" w:rsidRDefault="00625513" w:rsidP="00A905D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Podziemie antykomunistyczne</w:t>
            </w:r>
          </w:p>
          <w:p w14:paraId="2FC4F1EC" w14:textId="4B2000E9" w:rsidR="00625513" w:rsidRPr="0040135E" w:rsidRDefault="00625513" w:rsidP="0040135E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Żołnierze niezłomni</w:t>
            </w:r>
          </w:p>
          <w:p w14:paraId="315F9233" w14:textId="416737F9" w:rsidR="00625513" w:rsidRPr="0040135E" w:rsidRDefault="00625513" w:rsidP="00D54A35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35FC" w14:textId="5D294881" w:rsidR="00625513" w:rsidRPr="0040135E" w:rsidRDefault="00625513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żołnierze niezłomni, podziemie antykomunistyczne</w:t>
            </w:r>
          </w:p>
          <w:p w14:paraId="5D1050C9" w14:textId="13CF7593" w:rsidR="00625513" w:rsidRPr="0040135E" w:rsidRDefault="0062551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Bolesława Bieruta, Leopolda Okulickiego ps. Niedźwiadek,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Augusta Emila Fieldorfa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ps. Nil, Danuty Siedzikówny ps. Inka, Feliksa Selmanowicza ps. Zagończyk, Witolda Pileckiego</w:t>
            </w:r>
          </w:p>
          <w:p w14:paraId="28658087" w14:textId="18DE53C8" w:rsidR="0062551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metody, jakimi komuniści walczyli z opozycją polityczną i 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podziemiem niepodległościowym</w:t>
            </w:r>
          </w:p>
          <w:p w14:paraId="3A787184" w14:textId="5B36C7CB" w:rsidR="00625513" w:rsidRPr="0040135E" w:rsidRDefault="0062551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16F1" w14:textId="705AC858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mała konstytucja, Zrzeszenie „Wolność i Niezawisłość”,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ugrupowania „Nie”,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Narodowe Siły Zbrojne</w:t>
            </w:r>
          </w:p>
          <w:p w14:paraId="7029CCB3" w14:textId="73D71FAD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2BD1" w:rsidRPr="0040135E">
              <w:rPr>
                <w:rFonts w:asciiTheme="minorHAnsi" w:hAnsiTheme="minorHAnsi" w:cstheme="minorHAnsi"/>
                <w:sz w:val="20"/>
                <w:szCs w:val="20"/>
              </w:rPr>
              <w:t>działalność Zrzeszenia „Wolność i Niezawisłość” (IX 1945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D2BD1" w:rsidRPr="0040135E">
              <w:rPr>
                <w:rFonts w:asciiTheme="minorHAnsi" w:hAnsiTheme="minorHAnsi" w:cstheme="minorHAnsi"/>
                <w:sz w:val="20"/>
                <w:szCs w:val="20"/>
              </w:rPr>
              <w:t>1947)</w:t>
            </w:r>
            <w:r w:rsidR="009D2BD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uchwalenie </w:t>
            </w:r>
            <w:r w:rsidR="009D2BD1">
              <w:rPr>
                <w:rFonts w:asciiTheme="minorHAnsi" w:hAnsiTheme="minorHAnsi" w:cstheme="minorHAnsi"/>
                <w:sz w:val="20"/>
                <w:szCs w:val="20"/>
              </w:rPr>
              <w:t>małej konstytucji (19 II 1947)</w:t>
            </w:r>
          </w:p>
          <w:p w14:paraId="033271D7" w14:textId="1F7F11E5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obszary, na których najintensywniej działało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podziemie antykomunistyczne</w:t>
            </w:r>
          </w:p>
          <w:p w14:paraId="5D50FACE" w14:textId="721D6F30" w:rsidR="00625513" w:rsidRPr="0040135E" w:rsidRDefault="00625513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Zygmunta Szendzielarza ps. Łupaszka, Jana Rodowicza ps. Anoda</w:t>
            </w:r>
          </w:p>
          <w:p w14:paraId="06B2A0B5" w14:textId="226DFF9D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ustrojowe wprowadzone przez małą konstytucję z 1947</w:t>
            </w:r>
            <w:r w:rsidR="00DF7AE9">
              <w:rPr>
                <w:rFonts w:asciiTheme="minorHAnsi" w:hAnsiTheme="minorHAnsi" w:cstheme="minorHAnsi"/>
                <w:sz w:val="20"/>
                <w:szCs w:val="20"/>
              </w:rPr>
              <w:t xml:space="preserve"> r.</w:t>
            </w:r>
          </w:p>
          <w:p w14:paraId="028439AA" w14:textId="70F3E23B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organizacje działające w ramach podziemia antykomunistycznego</w:t>
            </w:r>
          </w:p>
          <w:p w14:paraId="25A4D08D" w14:textId="573AD41D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przykłady żołnierzy niezłomnych, ich działania i losy</w:t>
            </w:r>
          </w:p>
          <w:p w14:paraId="39A79744" w14:textId="77777777" w:rsidR="00625513" w:rsidRPr="0040135E" w:rsidRDefault="0062551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0F38" w14:textId="06E83EEB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obława augustowska,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Narodowe Zjednoczenie Wojskowe</w:t>
            </w:r>
          </w:p>
          <w:p w14:paraId="5AA1971B" w14:textId="16C283CE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obławę augustowską (VII 1945)</w:t>
            </w:r>
          </w:p>
          <w:p w14:paraId="13F16BD4" w14:textId="302A454F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tereny, na których działały oddziały UPA</w:t>
            </w:r>
          </w:p>
          <w:p w14:paraId="16C95016" w14:textId="252E0909" w:rsidR="00625513" w:rsidRPr="0040135E" w:rsidRDefault="00625513" w:rsidP="009E63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Jerzego Giedroycia</w:t>
            </w:r>
            <w:r w:rsidR="009E639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Józefa Franczaka ps. Lalek</w:t>
            </w:r>
          </w:p>
          <w:p w14:paraId="074C5937" w14:textId="2C4D0298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doszło do obławy augustowskiej i jakie były jej skutki</w:t>
            </w:r>
          </w:p>
          <w:p w14:paraId="02AF7908" w14:textId="21693B24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władze walczyły z podziemiem antykomunistycznym</w:t>
            </w:r>
          </w:p>
          <w:p w14:paraId="6D62DC06" w14:textId="77777777" w:rsidR="00625513" w:rsidRPr="0040135E" w:rsidRDefault="0062551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59D8" w14:textId="2015C412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stosuje pojęcie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Delegatura Zagraniczna WiN</w:t>
            </w:r>
          </w:p>
          <w:p w14:paraId="228DA1EA" w14:textId="10BF4485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działalność Delegatury Zagranicznej WiN (1946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1953)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, „proces generałów” (1951)</w:t>
            </w:r>
          </w:p>
          <w:p w14:paraId="299C72E1" w14:textId="30BBCE69" w:rsidR="00625513" w:rsidRPr="0040135E" w:rsidRDefault="00625513" w:rsidP="0090236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Jerzego Kirchmayera,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Stefana Mossora, Franciszka Hermana, Stanisława Tatara, Mariana Utnika, Franciszka Niepokólczyckiego, Wincentego Kwiecińskiego</w:t>
            </w:r>
            <w:r w:rsidRPr="00C618F5">
              <w:rPr>
                <w:rFonts w:asciiTheme="minorHAnsi" w:hAnsiTheme="minorHAnsi" w:cstheme="minorHAnsi"/>
                <w:sz w:val="20"/>
                <w:szCs w:val="20"/>
              </w:rPr>
              <w:t>, Łukasza Cieplińskiego,</w:t>
            </w:r>
            <w:r w:rsidRPr="00C618F5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</w:t>
            </w:r>
          </w:p>
          <w:p w14:paraId="71EFF92D" w14:textId="4E7192F0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pow</w:t>
            </w:r>
            <w:r w:rsidR="00ED7B13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jenne losy żołnierzy Polskich Sił Zbrojnych</w:t>
            </w:r>
          </w:p>
          <w:p w14:paraId="586B2680" w14:textId="21188566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działalność polskiego podziemia antykomunistycznego w latach 1945–1948</w:t>
            </w:r>
          </w:p>
          <w:p w14:paraId="049FC799" w14:textId="77777777" w:rsidR="00625513" w:rsidRPr="0040135E" w:rsidRDefault="0062551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B73C" w14:textId="44C24B22" w:rsidR="0062551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działalności opozycji antykomunistycznej</w:t>
            </w:r>
          </w:p>
          <w:p w14:paraId="00B8DDFA" w14:textId="6CC93037" w:rsidR="00DB39F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społeczeństwa polskiego wobec działań antykomunistycznego podziemia</w:t>
            </w:r>
          </w:p>
        </w:tc>
      </w:tr>
      <w:tr w:rsidR="00FF6E2D" w:rsidRPr="0040135E" w14:paraId="15742E42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CE82" w14:textId="19DC4CCB" w:rsidR="00FF6E2D" w:rsidRPr="0040135E" w:rsidRDefault="00FF6E2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Powojenna odbudowa kraju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54F0" w14:textId="0DC56248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Straty wojenne</w:t>
            </w:r>
          </w:p>
          <w:p w14:paraId="5BE076E5" w14:textId="0AA56FBE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Bilans II wojny światowej</w:t>
            </w:r>
          </w:p>
          <w:p w14:paraId="4D3E04D5" w14:textId="67D587C1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Odbudowa Warszawy</w:t>
            </w:r>
          </w:p>
          <w:p w14:paraId="68581D66" w14:textId="122A2417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Reforma rolna</w:t>
            </w:r>
          </w:p>
          <w:p w14:paraId="176CC991" w14:textId="122F66AC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Próba kolektywizacji</w:t>
            </w:r>
          </w:p>
          <w:p w14:paraId="437D8EA6" w14:textId="10C01659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Nacjonalizacja</w:t>
            </w:r>
          </w:p>
          <w:p w14:paraId="2DC17A61" w14:textId="77777777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Handel</w:t>
            </w:r>
          </w:p>
          <w:p w14:paraId="72809DEC" w14:textId="62DABDB6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Sytuacja życiowa ludności</w:t>
            </w:r>
          </w:p>
          <w:p w14:paraId="4B3759E6" w14:textId="10187D77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Plan trzyletni</w:t>
            </w:r>
          </w:p>
          <w:p w14:paraId="2A87B53D" w14:textId="7A8D606B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Szkolnictwo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81BF7" w14:textId="7D4B9827" w:rsidR="00FF6E2D" w:rsidRPr="0040135E" w:rsidRDefault="00FF6E2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reforma rolna, gospodarka centralnie planowana,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nacjonalizacja, plan trzyletni</w:t>
            </w:r>
          </w:p>
          <w:p w14:paraId="2A55B09E" w14:textId="510F46DE" w:rsidR="00FF6E2D" w:rsidRPr="0040135E" w:rsidRDefault="00FF6E2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wydanie dekretu o reformie rolnej (6 IX 1944), uchwalenie ustawy o nacjonalizacji (3 I 1946), plan trzyletni (1947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1949)</w:t>
            </w:r>
          </w:p>
          <w:p w14:paraId="6D816C81" w14:textId="521E88AA" w:rsidR="00FF6E2D" w:rsidRPr="0040135E" w:rsidRDefault="00452771" w:rsidP="00FF6E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6D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założenia i sposób realizacji reformy rolnej</w:t>
            </w:r>
          </w:p>
          <w:p w14:paraId="0109DDEB" w14:textId="786DCFAD" w:rsidR="00FF6E2D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gospodarka centralnie planowana</w:t>
            </w:r>
          </w:p>
          <w:p w14:paraId="3340B2C9" w14:textId="1809B06E" w:rsidR="00FF6E2D" w:rsidRPr="0040135E" w:rsidRDefault="00FF6E2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775A" w14:textId="27C50B99" w:rsidR="00FF6E2D" w:rsidRPr="0040135E" w:rsidRDefault="00FF6E2D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kolektywizacja, Państwowe Gospodarstwa Rolne, „bitwa o handel”</w:t>
            </w:r>
          </w:p>
          <w:p w14:paraId="0EDB14D4" w14:textId="4D5AA7DA" w:rsidR="00FF6E2D" w:rsidRPr="0040135E" w:rsidRDefault="00FF6E2D" w:rsidP="00FF6E2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„bitwę o handel” (IV 1947),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utworzenie Państwo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wych Gospodarstw Rolnych (1949)</w:t>
            </w:r>
          </w:p>
          <w:p w14:paraId="64C4ADDF" w14:textId="29E623AC" w:rsidR="00FF6E2D" w:rsidRPr="0040135E" w:rsidRDefault="00452771" w:rsidP="00FF6E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straty infrastrukturalne i demograficzne, jakie poniosła Polska w wyniku II wojny światowej</w:t>
            </w:r>
          </w:p>
          <w:p w14:paraId="4890BC25" w14:textId="7CF35047"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kolektywizacji polskiej wsi</w:t>
            </w:r>
          </w:p>
          <w:p w14:paraId="0AB136C8" w14:textId="1D5BA8FC"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nacjonalizacji przeprowadzony 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przez władze komunistyczne</w:t>
            </w:r>
          </w:p>
          <w:p w14:paraId="513BC19F" w14:textId="606E8251"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założenia i realizację planu trzyletniego</w:t>
            </w:r>
          </w:p>
          <w:p w14:paraId="5417A9C0" w14:textId="77777777" w:rsidR="00FF6E2D" w:rsidRPr="0040135E" w:rsidRDefault="00FF6E2D" w:rsidP="00FF6E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03E9" w14:textId="0A8A552A" w:rsidR="00FF6E2D" w:rsidRPr="0040135E" w:rsidRDefault="00FF6E2D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Rolnicze Spółdzielnie Produkcyjne, współzawodnictwo pracy</w:t>
            </w:r>
          </w:p>
          <w:p w14:paraId="3873F5AA" w14:textId="77F1E9C5" w:rsidR="00FF6E2D" w:rsidRPr="0040135E" w:rsidRDefault="00FF6E2D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Ministerstwa Odbudowy (IV 1945), wprowadzenie obowiązkowego szkolnictwa podstawowego (1948)</w:t>
            </w:r>
          </w:p>
          <w:p w14:paraId="53A4423D" w14:textId="77777777" w:rsidR="00FF6E2D" w:rsidRPr="0040135E" w:rsidRDefault="00FF6E2D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Wincentego Pstrowskiego</w:t>
            </w:r>
          </w:p>
          <w:p w14:paraId="6738D134" w14:textId="16A22FA4" w:rsidR="00FF6E2D" w:rsidRPr="0040135E" w:rsidRDefault="00452771" w:rsidP="00FF6E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działania, jakie podjęto po zakończeniu wojny w celu odbudowy kraju ze zniszczeń</w:t>
            </w:r>
          </w:p>
          <w:p w14:paraId="09BE9A93" w14:textId="670A70D4"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proces kolektywizacji w Polsce zakończył się fiaskiem</w:t>
            </w:r>
          </w:p>
          <w:p w14:paraId="4F0E2441" w14:textId="16977572"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tzw. „bitwę o handel” i jej gospodarcze konsekwencje</w:t>
            </w:r>
          </w:p>
          <w:p w14:paraId="2B5173FA" w14:textId="4B8156A1"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polegało współzawodnictwo pracy</w:t>
            </w:r>
          </w:p>
          <w:p w14:paraId="2AD817B3" w14:textId="77777777" w:rsidR="00FF6E2D" w:rsidRPr="0040135E" w:rsidRDefault="00FF6E2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42E9" w14:textId="64424583" w:rsidR="00FF6E2D" w:rsidRPr="0040135E" w:rsidRDefault="00FF6E2D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Organizacja Narodów Zjednoczonych do spraw Pomocy i Odbudowy</w:t>
            </w:r>
          </w:p>
          <w:p w14:paraId="28A53886" w14:textId="61C3364D" w:rsidR="00FF6E2D" w:rsidRPr="0040135E" w:rsidRDefault="00FF6E2D" w:rsidP="00FF6E2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uchwalenie ustawy o obowiązku bezpłatnej nauki dla analfabetów i półanalfabetów (1949)</w:t>
            </w:r>
          </w:p>
          <w:p w14:paraId="57F155FB" w14:textId="19070F87"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organizację szkolnictwa w powojennej Polsce</w:t>
            </w:r>
          </w:p>
          <w:p w14:paraId="3F11E58D" w14:textId="77777777" w:rsidR="00FF6E2D" w:rsidRPr="0040135E" w:rsidRDefault="00FF6E2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02E1" w14:textId="3EEB6291" w:rsidR="00FF6E2D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działań nowej władzy zmierzających do odbudowy powojennej Polski</w:t>
            </w:r>
          </w:p>
          <w:p w14:paraId="2CA01C8E" w14:textId="0530C5DD" w:rsidR="00DB39F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postawy Polaków wobec reform przeprowadzanych przez now</w:t>
            </w:r>
            <w:r w:rsidR="00ED7B13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władzę</w:t>
            </w:r>
          </w:p>
        </w:tc>
      </w:tr>
      <w:tr w:rsidR="004C3595" w:rsidRPr="0040135E" w14:paraId="14730215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9828" w14:textId="7089D447" w:rsidR="004C3595" w:rsidRPr="0040135E" w:rsidRDefault="004C3595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t>Stalinizm w Polsce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1C68" w14:textId="77777777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PZPR</w:t>
            </w:r>
          </w:p>
          <w:p w14:paraId="53BC9866" w14:textId="0F7A8D95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Kult jednostki</w:t>
            </w:r>
          </w:p>
          <w:p w14:paraId="052F5A00" w14:textId="1877DE3D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Prześladowania Kościoła katolickiego</w:t>
            </w:r>
          </w:p>
          <w:p w14:paraId="049C566B" w14:textId="1B1A7C81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Indoktrynacja młodzieży</w:t>
            </w:r>
          </w:p>
          <w:p w14:paraId="7CAC04FC" w14:textId="14AAEC96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Konstytucja PRL</w:t>
            </w:r>
          </w:p>
          <w:p w14:paraId="6E4827A3" w14:textId="2D6468C9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Plan sześcioletni</w:t>
            </w:r>
          </w:p>
          <w:p w14:paraId="78CE2434" w14:textId="00EC890A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Socrealizm</w:t>
            </w:r>
          </w:p>
          <w:p w14:paraId="491E1851" w14:textId="77777777" w:rsidR="004C3595" w:rsidRPr="0040135E" w:rsidRDefault="004C3595" w:rsidP="00D54A35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E35BDF1" w14:textId="373910CB" w:rsidR="004C3595" w:rsidRPr="0040135E" w:rsidRDefault="004C3595" w:rsidP="00D54A35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5DD2" w14:textId="49A918B2" w:rsidR="004C3595" w:rsidRPr="0040135E" w:rsidRDefault="004C3595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stalinizm, kult jednostki, Polska Rzeczpospo</w:t>
            </w:r>
            <w:r w:rsidR="009E6D90">
              <w:rPr>
                <w:rFonts w:asciiTheme="minorHAnsi" w:hAnsiTheme="minorHAnsi" w:cstheme="minorHAnsi"/>
                <w:i/>
                <w:sz w:val="20"/>
                <w:szCs w:val="20"/>
              </w:rPr>
              <w:t>lita Ludowa,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9E6D90">
              <w:rPr>
                <w:rFonts w:asciiTheme="minorHAnsi" w:hAnsiTheme="minorHAnsi" w:cstheme="minorHAnsi"/>
                <w:i/>
                <w:sz w:val="20"/>
                <w:szCs w:val="20"/>
              </w:rPr>
              <w:t>plan sześcioletni</w:t>
            </w:r>
          </w:p>
          <w:p w14:paraId="15152114" w14:textId="7AA73671" w:rsidR="004C3595" w:rsidRPr="0040135E" w:rsidRDefault="004C3595" w:rsidP="004C35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Polskiej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Zjednoczonej Partii Robotniczej (XII 1948), plan sześcioletni (1950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1955)</w:t>
            </w:r>
            <w:r w:rsidR="009E6D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9E6D9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uchwaleni</w:t>
            </w:r>
            <w:r w:rsidR="009E6D90">
              <w:rPr>
                <w:rFonts w:asciiTheme="minorHAnsi" w:hAnsiTheme="minorHAnsi" w:cstheme="minorHAnsi"/>
                <w:sz w:val="20"/>
                <w:szCs w:val="20"/>
              </w:rPr>
              <w:t>e konstytucji PRL (22 VII 1952)</w:t>
            </w:r>
          </w:p>
          <w:p w14:paraId="27E1F554" w14:textId="7BE091D2" w:rsidR="004C3595" w:rsidRPr="0040135E" w:rsidRDefault="004C3595" w:rsidP="004C35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Bolesława Bieruta, Stefana Wyszyńskiego</w:t>
            </w:r>
          </w:p>
          <w:p w14:paraId="335E8D46" w14:textId="71472065" w:rsidR="004C3595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kultu jednostki w powojennej Polsce</w:t>
            </w:r>
          </w:p>
          <w:p w14:paraId="6C76CC86" w14:textId="50B2AD50" w:rsidR="004C3595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system polityczny PRL wprowadzony przez konstytucję z 1952 r.</w:t>
            </w:r>
          </w:p>
          <w:p w14:paraId="4E36F403" w14:textId="71AFC22E" w:rsidR="004C3595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konsekwencje gospodarcze i społeczne przyniósł plan sześcioletni</w:t>
            </w:r>
          </w:p>
          <w:p w14:paraId="2EC49261" w14:textId="73131ADB" w:rsidR="004C3595" w:rsidRPr="0040135E" w:rsidRDefault="004C3595" w:rsidP="004C35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25DA" w14:textId="7EB96308" w:rsidR="004C3595" w:rsidRPr="0040135E" w:rsidRDefault="004C3595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Związek Młodzieży Polskiej, socrealizm, gospodarka socjalistyczna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0D37A59" w14:textId="66C5D4F9" w:rsidR="004C3595" w:rsidRPr="0040135E" w:rsidRDefault="004C3595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socrealizm (1949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1956), uchwałę o wymianie pieniędzy (1950),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internowanie prym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asa S. Wyszyńskiego (1953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1956)</w:t>
            </w:r>
          </w:p>
          <w:p w14:paraId="4C095CB5" w14:textId="3FA735B6" w:rsidR="004C3595" w:rsidRPr="0040135E" w:rsidRDefault="004C3595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Józefa Cyrankiewicza </w:t>
            </w:r>
          </w:p>
          <w:p w14:paraId="1E366453" w14:textId="4E884154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powstania PZPR</w:t>
            </w:r>
          </w:p>
          <w:p w14:paraId="52668E18" w14:textId="5C3F0A6E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cele miały organizacje młodzieżowe zakładane przez komunistyczne władze</w:t>
            </w:r>
          </w:p>
          <w:p w14:paraId="3D96B9C9" w14:textId="798012C5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założenia i realizację planu sześcioletniego</w:t>
            </w:r>
          </w:p>
          <w:p w14:paraId="009DA418" w14:textId="415D1696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socrealizm w polskiej kulturze</w:t>
            </w:r>
          </w:p>
          <w:p w14:paraId="140ADC62" w14:textId="2B385E9F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jakim celu wprowadzono w 1950 r. reformę walutową</w:t>
            </w:r>
          </w:p>
          <w:p w14:paraId="4630662F" w14:textId="77777777" w:rsidR="004C3595" w:rsidRPr="0040135E" w:rsidRDefault="004C3595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6A33" w14:textId="37E55F7B" w:rsidR="004C3595" w:rsidRPr="0040135E" w:rsidRDefault="004C3595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nomenklatura, Służba Polsce, Ochotnicze Hufce Pracy, </w:t>
            </w:r>
          </w:p>
          <w:p w14:paraId="4A0F23FF" w14:textId="238BA084" w:rsidR="004C3595" w:rsidRPr="0040135E" w:rsidRDefault="004C3595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objęcie funkcji prymasa Polski przez S. Wyszyńskiego (X 1948), wydanie dekretu o ochronie wolności sumienia (1949),</w:t>
            </w:r>
            <w:r w:rsidRPr="0040135E"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Radia Wolna Europa (1949),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wystosowanie przez biskupów listu do władz PRL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Non possumus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(III 1953)</w:t>
            </w:r>
          </w:p>
          <w:p w14:paraId="41E4D078" w14:textId="4F909B4E" w:rsidR="004C3595" w:rsidRPr="0040135E" w:rsidRDefault="004C3595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Jakuba Bermana, Hilarego Minca</w:t>
            </w:r>
          </w:p>
          <w:p w14:paraId="60C1E08A" w14:textId="02AC3BE2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236B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90236B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nomenklatura </w:t>
            </w:r>
          </w:p>
          <w:p w14:paraId="30024A95" w14:textId="2481F0C5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organizacje, które służyły komunistycznej władzy do osłabienia wpływów Kościoła katolickiego</w:t>
            </w:r>
          </w:p>
          <w:p w14:paraId="62F40E05" w14:textId="6CF53459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omawia politykę władz komunistycznych wobec Kościoła katolickiego</w:t>
            </w:r>
          </w:p>
          <w:p w14:paraId="47CAB221" w14:textId="68B71526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które organizacje służyły indoktrynacji młodzieży</w:t>
            </w:r>
          </w:p>
          <w:p w14:paraId="49CCF5D6" w14:textId="77777777" w:rsidR="004C3595" w:rsidRPr="0040135E" w:rsidRDefault="004C3595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9C69" w14:textId="6B90174A" w:rsidR="004C3595" w:rsidRPr="0040135E" w:rsidRDefault="004C3595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ruch księży-patriotów</w:t>
            </w:r>
          </w:p>
          <w:p w14:paraId="65EF3565" w14:textId="52B33C01" w:rsidR="004C3595" w:rsidRPr="0040135E" w:rsidRDefault="004C3595" w:rsidP="004C35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4E047F3" w14:textId="11567867" w:rsidR="004C3595" w:rsidRPr="0040135E" w:rsidRDefault="00730F51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Stowarzyszenia PAX (1947), 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ruchu księży-patriotów (1949),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przejęcie przez państwo Caritas i majątków kościelnych (1950), 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podpisanie porozumienia między rządem a Episkopatem (IV 1950)</w:t>
            </w:r>
          </w:p>
          <w:p w14:paraId="4B34EA1A" w14:textId="4111CD1A" w:rsidR="004C3595" w:rsidRPr="0040135E" w:rsidRDefault="004C3595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Bolesława Piaseckiego, Czesława Kaczmarka, Józefa Światły</w:t>
            </w:r>
          </w:p>
          <w:p w14:paraId="7F8F7CBF" w14:textId="1AA93C64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socrealizm odzwierciedlał ideologiczne założenia systemu politycznego PRL</w:t>
            </w:r>
          </w:p>
          <w:p w14:paraId="56FFE7A3" w14:textId="77777777" w:rsidR="004C3595" w:rsidRPr="0040135E" w:rsidRDefault="004C3595" w:rsidP="004C35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41F5" w14:textId="697E9B0C" w:rsidR="004C3595" w:rsidRPr="0040135E" w:rsidRDefault="00452771" w:rsidP="004C35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czy Polska w latach 1947–1956 była państwem totalitarnym</w:t>
            </w:r>
          </w:p>
          <w:p w14:paraId="05C5AC94" w14:textId="5D11EE85"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relacje między państwem a Kościołem katolickim w okresie stalinowskim</w:t>
            </w:r>
          </w:p>
          <w:p w14:paraId="1605EFE4" w14:textId="59346F43"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okres stalinizmu w Polsce</w:t>
            </w:r>
          </w:p>
          <w:p w14:paraId="32662A56" w14:textId="77777777" w:rsidR="004C3595" w:rsidRPr="0040135E" w:rsidRDefault="004C3595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69D9" w:rsidRPr="0040135E" w14:paraId="5967D08B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2BC8" w14:textId="390F0994" w:rsidR="00CC69D9" w:rsidRPr="0040135E" w:rsidRDefault="00CC69D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Odwilż i polski </w:t>
            </w:r>
            <w:r w:rsidR="00E97697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aździernik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36F1" w14:textId="77777777"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Początki odwilży</w:t>
            </w:r>
          </w:p>
          <w:p w14:paraId="601C7F0F" w14:textId="63020A35"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Antykomunistyczny bunt w Poznaniu</w:t>
            </w:r>
          </w:p>
          <w:p w14:paraId="4043558A" w14:textId="7732CD36"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Polski Październik</w:t>
            </w:r>
          </w:p>
          <w:p w14:paraId="723568F8" w14:textId="738E1715"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Początek rządów Gomułki</w:t>
            </w:r>
          </w:p>
          <w:p w14:paraId="0608EA22" w14:textId="74297FBC"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Sytuacja gospodarcza</w:t>
            </w:r>
          </w:p>
          <w:p w14:paraId="1F0ACD88" w14:textId="119D95DE"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Kultura w okresie rządów Gomułki</w:t>
            </w:r>
          </w:p>
          <w:p w14:paraId="3F1CE0FD" w14:textId="305EAB73" w:rsidR="00CC69D9" w:rsidRPr="0008613A" w:rsidRDefault="00CC69D9" w:rsidP="0008613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D69A4" w14:textId="10EF5407" w:rsidR="00CC69D9" w:rsidRPr="0040135E" w:rsidRDefault="00CC69D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poznański Czerwiec, odwilż październikowa</w:t>
            </w:r>
          </w:p>
          <w:p w14:paraId="7236B398" w14:textId="212614C0" w:rsidR="00CC69D9" w:rsidRPr="0040135E" w:rsidRDefault="00CC69D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poznański Czerwiec (28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30 VI 1956), VIII Plenum KC PZPR (X 1956)</w:t>
            </w:r>
          </w:p>
          <w:p w14:paraId="3C2035BD" w14:textId="532B6F6A" w:rsidR="00CC69D9" w:rsidRPr="0040135E" w:rsidRDefault="00CC69D9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Gomułki, Stanisława Mrożka</w:t>
            </w:r>
          </w:p>
          <w:p w14:paraId="5F9793E5" w14:textId="330D943D" w:rsidR="00CC69D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przyczyny, przebieg i skutki poznańskiego </w:t>
            </w:r>
            <w:r w:rsidR="00E97697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zerwca</w:t>
            </w:r>
          </w:p>
          <w:p w14:paraId="61ABE689" w14:textId="2AFCC2AD" w:rsidR="00CC69D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odwilż październikowa</w:t>
            </w:r>
          </w:p>
          <w:p w14:paraId="51F0271F" w14:textId="7ED7E907" w:rsidR="00CC69D9" w:rsidRPr="0040135E" w:rsidRDefault="00CC69D9" w:rsidP="00CC69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A56F" w14:textId="3DC52A82"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„polska droga do socjalizmu”, polska szkoła plakatu,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polska szkoła filmowa</w:t>
            </w:r>
          </w:p>
          <w:p w14:paraId="1EB7623A" w14:textId="4FFC97E4"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śmierć B. Bieruta (III 1956), koniec odwilży październikowej (1957)</w:t>
            </w:r>
          </w:p>
          <w:p w14:paraId="7C4008CF" w14:textId="445E21EE" w:rsidR="00CC69D9" w:rsidRPr="0040135E" w:rsidRDefault="00CC69D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Józefa Cyrankiewicza</w:t>
            </w:r>
          </w:p>
          <w:p w14:paraId="005C5074" w14:textId="66644304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okoliczności, które w 1956 r. doprowadziły do przejęcia władzy przez W. Gomułkę</w:t>
            </w:r>
          </w:p>
          <w:p w14:paraId="782E83D0" w14:textId="2F6BE92A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osiągnięcia polskiej kultury okresu odwilży</w:t>
            </w:r>
          </w:p>
          <w:p w14:paraId="0519A89B" w14:textId="77777777" w:rsidR="00CC69D9" w:rsidRPr="0040135E" w:rsidRDefault="00CC69D9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B727" w14:textId="59DCBBA2"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Klub Krzywego Koła,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big-beat, bikinia</w:t>
            </w:r>
            <w:r w:rsidR="00FB0D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rze</w:t>
            </w:r>
          </w:p>
          <w:p w14:paraId="77161EEB" w14:textId="04172BB8"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Klubu Krzywego Koła (1955), opublikowanie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Poematu dla dorosłych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Adama Waży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ka (VIII 1955)</w:t>
            </w:r>
          </w:p>
          <w:p w14:paraId="26AD0FB7" w14:textId="772B669F" w:rsidR="00CC69D9" w:rsidRPr="0040135E" w:rsidRDefault="00CC69D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Adama Ważyka</w:t>
            </w:r>
          </w:p>
          <w:p w14:paraId="58409A26" w14:textId="57733EF4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przemiany polityczne w 1956 r. miała trudna sytuacja gospodarcza</w:t>
            </w:r>
          </w:p>
          <w:p w14:paraId="41668643" w14:textId="7B42FDE3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destalinizacji Polski</w:t>
            </w:r>
          </w:p>
          <w:p w14:paraId="7E998125" w14:textId="5412F935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początek rządów W. Gomułki</w:t>
            </w:r>
          </w:p>
          <w:p w14:paraId="4465FBB4" w14:textId="77777777" w:rsidR="00CC69D9" w:rsidRPr="0040135E" w:rsidRDefault="00CC69D9" w:rsidP="0090236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9470" w14:textId="74560354"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natolińczycy, puławianie, Zmilitaryzowane Odwody Milicji Obywatelskiej, akcja łączeni</w:t>
            </w:r>
            <w:r w:rsidR="009E6D90">
              <w:rPr>
                <w:rFonts w:asciiTheme="minorHAnsi" w:hAnsiTheme="minorHAnsi" w:cstheme="minorHAnsi"/>
                <w:i/>
                <w:sz w:val="20"/>
                <w:szCs w:val="20"/>
              </w:rPr>
              <w:t>a rodzin</w:t>
            </w:r>
          </w:p>
          <w:p w14:paraId="7C7161BA" w14:textId="538008B6"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Ministerstwa Spraw Wewnętrznych (1954), </w:t>
            </w:r>
            <w:r w:rsidR="009E6D90">
              <w:rPr>
                <w:rFonts w:asciiTheme="minorHAnsi" w:hAnsiTheme="minorHAnsi" w:cstheme="minorHAnsi"/>
                <w:sz w:val="20"/>
                <w:szCs w:val="20"/>
              </w:rPr>
              <w:t>re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aktywowanie ZHP (1956),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podpisanie porozumienia z ZSRS (1957),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pierwszy Międzynarodowy Festiwal Piosenki (1961), pierwszy Krajowy Festiwal Piosenki Polskiej w Opolu (1963)</w:t>
            </w:r>
          </w:p>
          <w:p w14:paraId="24BF22FE" w14:textId="2103F7FC" w:rsidR="00CC69D9" w:rsidRPr="0040135E" w:rsidRDefault="00CC69D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Leopolda Tyrmanda, Romka Strzałkowskiego, Stanisława Stommy, Stefana Kisielewskiego, Krzysztofa Komed</w:t>
            </w:r>
            <w:r w:rsidR="009E6D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-Trzcińskiego,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Zbigniewa Namysłowskiego</w:t>
            </w:r>
          </w:p>
          <w:p w14:paraId="49E05014" w14:textId="7D25D8A5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walka frakcyjna w PZPR i jakie były jej konsekwencje</w:t>
            </w:r>
          </w:p>
          <w:p w14:paraId="4196C804" w14:textId="2FF52076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polską kulturę miała odwilż październikowa</w:t>
            </w:r>
          </w:p>
          <w:p w14:paraId="1776077A" w14:textId="77777777" w:rsidR="00CC69D9" w:rsidRPr="0040135E" w:rsidRDefault="00CC69D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1EAF" w14:textId="77777777" w:rsidR="00CC69D9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reakcję władz na wystąpienia robotnicze w 1956 r.</w:t>
            </w:r>
          </w:p>
          <w:p w14:paraId="26099A0E" w14:textId="69EB25B5" w:rsidR="00DB39F3" w:rsidRPr="0040135E" w:rsidRDefault="00452771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polityczne, gospodarcze i społeczne skutki odwilży październikowej</w:t>
            </w:r>
          </w:p>
        </w:tc>
      </w:tr>
      <w:tr w:rsidR="00FB0D39" w:rsidRPr="0040135E" w14:paraId="0741A6BF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23F7" w14:textId="0423CB18" w:rsidR="00FB0D39" w:rsidRPr="0040135E" w:rsidRDefault="00DB2B0A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Rządy Gomułki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FBF7" w14:textId="77777777"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Rządy Gomułki</w:t>
            </w:r>
          </w:p>
          <w:p w14:paraId="2474089A" w14:textId="1CF8B685"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Polityka zagraniczna PRL</w:t>
            </w:r>
          </w:p>
          <w:p w14:paraId="127AB591" w14:textId="798A32A2"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Życie codzienne</w:t>
            </w:r>
          </w:p>
          <w:p w14:paraId="0894494E" w14:textId="38538435"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Konflikt władzy z Kościołem</w:t>
            </w:r>
          </w:p>
          <w:p w14:paraId="3BCCEFB5" w14:textId="63E3E31E"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Marzec 1968 r.</w:t>
            </w:r>
          </w:p>
          <w:p w14:paraId="4014B956" w14:textId="7E457714"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Opozycja lat 60.</w:t>
            </w:r>
          </w:p>
          <w:p w14:paraId="7616F620" w14:textId="3E1C2AAF"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Interwencja w Czechosłowacji</w:t>
            </w:r>
          </w:p>
          <w:p w14:paraId="2B13229A" w14:textId="0266C925" w:rsidR="00FB0D39" w:rsidRPr="0040135E" w:rsidRDefault="00FB0D39" w:rsidP="0040135E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Grudzień ‘70 na Wybrzeżu</w:t>
            </w:r>
          </w:p>
          <w:p w14:paraId="7F6CC1B1" w14:textId="2363FCE7" w:rsidR="00FB0D39" w:rsidRPr="0040135E" w:rsidRDefault="00FB0D39" w:rsidP="00EA09F9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CEE3" w14:textId="498F985C" w:rsidR="00FB0D39" w:rsidRPr="0040135E" w:rsidRDefault="00FB0D3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wydarzenia marcowe, wydarzenia grudniowe</w:t>
            </w:r>
          </w:p>
          <w:p w14:paraId="5AAABA4C" w14:textId="16B29695" w:rsidR="00FB0D39" w:rsidRPr="0040135E" w:rsidRDefault="00FB0D3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obchody Millennium Chrztu Polski (IV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 1966), wydarzenia marcowe (III 1968), wydarzenia grudniowe na Wybrzeżu (14–22 XII 1970)</w:t>
            </w:r>
          </w:p>
          <w:p w14:paraId="6FDDC55C" w14:textId="5C478634" w:rsidR="00FB0D39" w:rsidRPr="0040135E" w:rsidRDefault="00FB0D3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Gomułki, Edwarda Gierka</w:t>
            </w:r>
          </w:p>
          <w:p w14:paraId="76FC2B6D" w14:textId="06562352" w:rsidR="00FB0D3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</w:t>
            </w:r>
            <w:r w:rsidR="00ED7B13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arca 1968 r. </w:t>
            </w:r>
          </w:p>
          <w:p w14:paraId="5F659EB9" w14:textId="3F7831B3" w:rsidR="00FB0D3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przyczyny, przebieg i skutki wydarzeń grudniowych na Wybrzeżu w grudniu 1970 r.</w:t>
            </w:r>
          </w:p>
          <w:p w14:paraId="0A4FA528" w14:textId="00117CA6" w:rsidR="00FB0D39" w:rsidRPr="0040135E" w:rsidRDefault="00FB0D3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42B7" w14:textId="01177141"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mała stabilizacja, strajk okupacyjny, „czarny czwartek”</w:t>
            </w:r>
          </w:p>
          <w:p w14:paraId="71F44004" w14:textId="7B607A31"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układu o normalizacji stosunków między PRL a RFN (7 XII 1970), początek strajku w Stoczni Gdańskiej (14 XII 1970), „czarny czwartek” (17 XII 1970)</w:t>
            </w:r>
          </w:p>
          <w:p w14:paraId="4248DBFA" w14:textId="3F3C90C1" w:rsidR="00FB0D39" w:rsidRPr="0040135E" w:rsidRDefault="00FB0D3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Józefa Cyrankiewicza, Willy’ego B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andta, Wojciecha Jaruzelskiego</w:t>
            </w:r>
          </w:p>
          <w:p w14:paraId="002BEFD9" w14:textId="118A1129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lata rządów W. Gomułki nazwano małą stabilizacją</w:t>
            </w:r>
          </w:p>
          <w:p w14:paraId="2A735C16" w14:textId="78C10B96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doszło do konfliktu władzy z Kościołem katolickim w latach 60. XX w.</w:t>
            </w:r>
          </w:p>
          <w:p w14:paraId="5F023F71" w14:textId="20E67474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powody protestów robotników, studentów i intelektualistów w latach 1956–1970</w:t>
            </w:r>
          </w:p>
          <w:p w14:paraId="2C7F9AC4" w14:textId="77777777" w:rsidR="00FB0D39" w:rsidRPr="0040135E" w:rsidRDefault="00FB0D39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C3DD" w14:textId="440E3C77"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tzw. komandosi, rewizjoniści, dogma</w:t>
            </w:r>
            <w:r w:rsidR="00366846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tycy</w:t>
            </w:r>
          </w:p>
          <w:p w14:paraId="268EF21E" w14:textId="36DF27C6"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orędzie biskupów polskich do biskupów niemieckich (XI 1965), spektakl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Dziady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eatrze Narodowym (30 I 1968), ogłoszenie podwyżki cen żywno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ści (12 XII 1970)</w:t>
            </w:r>
          </w:p>
          <w:p w14:paraId="54EB340D" w14:textId="2A05B378" w:rsidR="00FB0D39" w:rsidRPr="0040135E" w:rsidRDefault="00FB0D3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Jacka Kuronia, Adama Michnika, Karola Modzelewskiego, Piotra Jaroszewicza</w:t>
            </w:r>
          </w:p>
          <w:p w14:paraId="40EB69B3" w14:textId="37C2C295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gospodarczą Polski za rządów W. Gomułki</w:t>
            </w:r>
          </w:p>
          <w:p w14:paraId="165A54BA" w14:textId="45AFAC9D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kto zainicjował tworzenie się opozycji wobec władz komunistycznych w latach 60. XX w.</w:t>
            </w:r>
          </w:p>
          <w:p w14:paraId="227118B2" w14:textId="7F7DDEBE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udział Polski interwencji w Czechosłowacji w 1968 r.</w:t>
            </w:r>
          </w:p>
          <w:p w14:paraId="5840759D" w14:textId="1AD72BD1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miały wydarzenia Marca ‘68 i Grudnia ‘70 na pozycję Gomułki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w partii i społeczeństwie</w:t>
            </w:r>
          </w:p>
          <w:p w14:paraId="366123A0" w14:textId="77777777" w:rsidR="00FB0D39" w:rsidRPr="0040135E" w:rsidRDefault="00FB0D39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8BD2" w14:textId="4BB8B017"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tzw. partyzanci, tzw. docenci marcowi, List 34, stan wyjąt</w:t>
            </w:r>
            <w:r w:rsidR="00366846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kowy, godzina milicyjna</w:t>
            </w:r>
          </w:p>
          <w:p w14:paraId="78ACA1B2" w14:textId="074840EB"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opublikowanie Listu 34 (III 1964), protest Rysza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rda Siwca (IX 1968)</w:t>
            </w:r>
          </w:p>
          <w:p w14:paraId="11C42287" w14:textId="689EC93E" w:rsidR="00FB0D39" w:rsidRPr="0040135E" w:rsidRDefault="00FB0D3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Mieczysława Moczara, Antoniego Słonimskiego, Ryszarda Siwca,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Zbyszka Godlewskiego, Alojzego Karkoszki, Stanisława Kociołka, Mariana Spychal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skiego</w:t>
            </w:r>
          </w:p>
          <w:p w14:paraId="04C132F6" w14:textId="2E9B355A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wzmacniania pozycji Polski na arenie międzynarodowej</w:t>
            </w:r>
          </w:p>
          <w:p w14:paraId="0117D9F1" w14:textId="135A91C5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sytuację polityczną w Polsce miała sześciodniowa wojna izraelsko-arabska</w:t>
            </w:r>
          </w:p>
          <w:p w14:paraId="78E9FC8E" w14:textId="1496DE67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kierunki polityki zagranicznej PRL</w:t>
            </w:r>
          </w:p>
          <w:p w14:paraId="47A08379" w14:textId="77777777" w:rsidR="00FB0D39" w:rsidRPr="0040135E" w:rsidRDefault="00FB0D39" w:rsidP="0036684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53F8" w14:textId="7ADED2DB" w:rsidR="00FB0D3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rządy W. Gomułki</w:t>
            </w:r>
          </w:p>
          <w:p w14:paraId="4E0D0E5A" w14:textId="01D4B500"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reakcję władz na wydarzenia marcowe 1968 r. i wystąpienia robotnicze w 1970 r.</w:t>
            </w:r>
          </w:p>
          <w:p w14:paraId="65EC657D" w14:textId="77777777"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postawę władz PRL wobec Kościoła </w:t>
            </w:r>
          </w:p>
          <w:p w14:paraId="583067BD" w14:textId="5638488F" w:rsidR="00DB39F3" w:rsidRPr="0040135E" w:rsidRDefault="00ED7B1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atolickiego</w:t>
            </w:r>
          </w:p>
          <w:p w14:paraId="73E08455" w14:textId="514C19AA" w:rsidR="00DB39F3" w:rsidRPr="0040135E" w:rsidRDefault="00452771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działalność opozycji wobec władz komunistycznych w latach 60. </w:t>
            </w:r>
          </w:p>
        </w:tc>
      </w:tr>
      <w:tr w:rsidR="00366846" w:rsidRPr="0040135E" w14:paraId="300DA788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8F8B" w14:textId="58870E53" w:rsidR="00366846" w:rsidRPr="0040135E" w:rsidRDefault="00366846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Rządy Gierka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C75F" w14:textId="674462DB" w:rsidR="00366846" w:rsidRPr="0040135E" w:rsidRDefault="00366846" w:rsidP="00A905D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Początki rządów Gierka</w:t>
            </w:r>
          </w:p>
          <w:p w14:paraId="25EF4601" w14:textId="71C9C418" w:rsidR="00366846" w:rsidRPr="0040135E" w:rsidRDefault="00366846" w:rsidP="00A905D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Gospodarka lat 70.</w:t>
            </w:r>
          </w:p>
          <w:p w14:paraId="675D5A92" w14:textId="5F6D100C" w:rsidR="00366846" w:rsidRPr="0040135E" w:rsidRDefault="00366846" w:rsidP="00A905DF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Polityka zagraniczna Gierka</w:t>
            </w:r>
          </w:p>
          <w:p w14:paraId="03687473" w14:textId="024A9CDA" w:rsidR="00366846" w:rsidRPr="0040135E" w:rsidRDefault="00366846" w:rsidP="00A905D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Zmiany w konstytucji</w:t>
            </w:r>
          </w:p>
          <w:p w14:paraId="12D5C87A" w14:textId="2A0013CA" w:rsidR="00366846" w:rsidRPr="0040135E" w:rsidRDefault="00366846" w:rsidP="0040135E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Propaganda sukcesu</w:t>
            </w:r>
          </w:p>
          <w:p w14:paraId="1DDDE253" w14:textId="4209CC2E" w:rsidR="00366846" w:rsidRPr="0040135E" w:rsidRDefault="00366846" w:rsidP="00EA09F9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031E5" w14:textId="1F9E2DFE" w:rsidR="00366846" w:rsidRPr="0040135E" w:rsidRDefault="00366846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„propaganda sukcesu”</w:t>
            </w:r>
          </w:p>
          <w:p w14:paraId="24C711BC" w14:textId="50E19AE9" w:rsidR="00366846" w:rsidRPr="0040135E" w:rsidRDefault="00366846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objęcie stanowiska I sekretarza KC PZPR przez E. Gierka (20 XII 1970), kryzys gospodarczy (1976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1980)</w:t>
            </w:r>
          </w:p>
          <w:p w14:paraId="39ADC94E" w14:textId="2574C4AE" w:rsidR="00366846" w:rsidRPr="0040135E" w:rsidRDefault="00366846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Edwarda Gierka</w:t>
            </w:r>
          </w:p>
          <w:p w14:paraId="36D00448" w14:textId="0A3CEF83" w:rsidR="00252554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inwestycji przemysłowych i infrastrukturalnych lat 70.</w:t>
            </w:r>
          </w:p>
          <w:p w14:paraId="644046EB" w14:textId="5EBD3673" w:rsidR="00366846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doszło do załamania gospodarczego w Polsce w drugiej połowie lat 70</w:t>
            </w:r>
            <w:r w:rsidR="000B097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447E" w14:textId="2BAF8255" w:rsidR="00366846" w:rsidRPr="0040135E" w:rsidRDefault="0036684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kino moralnego niepokoju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5064760" w14:textId="1BDECD05" w:rsidR="00366846" w:rsidRPr="0040135E" w:rsidRDefault="0036684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plan gospodarczy ekipy E. Gierka (1971–1975), nowelizację Konstytucji PRL (II 1976)</w:t>
            </w:r>
          </w:p>
          <w:p w14:paraId="6DB7F8DB" w14:textId="1641B05D" w:rsidR="00366846" w:rsidRPr="0040135E" w:rsidRDefault="0036684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Piotra Jaroszewicza, Jacka Kuronia</w:t>
            </w:r>
          </w:p>
          <w:p w14:paraId="2561B047" w14:textId="426B72DD" w:rsidR="00252554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i jakie cele chciała osiągnąć propaganda sukcesu</w:t>
            </w:r>
            <w:r w:rsidR="00252554" w:rsidRPr="0040135E">
              <w:t xml:space="preserve"> 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uprawiana przez ekipę E. Gierka</w:t>
            </w:r>
          </w:p>
          <w:p w14:paraId="6809B02D" w14:textId="2F22626D" w:rsidR="00252554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nową strategię</w:t>
            </w:r>
          </w:p>
          <w:p w14:paraId="22D35CDC" w14:textId="4B31D2A0" w:rsidR="00366846" w:rsidRPr="0040135E" w:rsidRDefault="00252554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gospodarczą i plan reform gospodarczych rządu E. Gierka</w:t>
            </w:r>
          </w:p>
          <w:p w14:paraId="2C1C754B" w14:textId="5526B6C7"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przedstawia, jakie zmiany wprowadzono do Konstytucji PRZ w 1976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r.</w:t>
            </w:r>
          </w:p>
          <w:p w14:paraId="10ED8B20" w14:textId="77777777" w:rsidR="00366846" w:rsidRPr="0040135E" w:rsidRDefault="00366846" w:rsidP="00B4211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A6F4" w14:textId="4413FB6F" w:rsidR="00366846" w:rsidRPr="0040135E" w:rsidRDefault="0036684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nowomowa partyjna</w:t>
            </w:r>
          </w:p>
          <w:p w14:paraId="2F14B722" w14:textId="0C13670A" w:rsidR="00366846" w:rsidRPr="0040135E" w:rsidRDefault="0036684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Aktu końcowego KBWE (1975), reformę administracyjną (1975)</w:t>
            </w:r>
          </w:p>
          <w:p w14:paraId="4F2E797A" w14:textId="61FC42EB" w:rsidR="00366846" w:rsidRPr="0040135E" w:rsidRDefault="00366846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Jana Olszewskiego</w:t>
            </w:r>
          </w:p>
          <w:p w14:paraId="1FDA102E" w14:textId="33995842"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czego domagały się środowiska opozycyjne w drugiej połowie lat 70.</w:t>
            </w:r>
          </w:p>
          <w:p w14:paraId="4B94B66B" w14:textId="1CDB9DFE"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reforma administracyjna w 1975 r.</w:t>
            </w:r>
          </w:p>
          <w:p w14:paraId="03FF17BB" w14:textId="77777777" w:rsidR="00366846" w:rsidRPr="0040135E" w:rsidRDefault="00366846" w:rsidP="00B4211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4DA5" w14:textId="740911BD" w:rsidR="00366846" w:rsidRPr="0040135E" w:rsidRDefault="0036684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ogłoszenie Listu 59 (XII 1975), lot M. Hermaszewskiego w kosmos (1978)</w:t>
            </w:r>
          </w:p>
          <w:p w14:paraId="4D54450D" w14:textId="50FE1121" w:rsidR="00366846" w:rsidRPr="0040135E" w:rsidRDefault="00366846" w:rsidP="00B4211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Jakuba Karpińskiego,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Edwarda Lipińskiego, Feliksa Falka</w:t>
            </w:r>
          </w:p>
          <w:p w14:paraId="1C910621" w14:textId="7B5CBC51"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politykę zagraniczną rządu E. Gierka</w:t>
            </w:r>
          </w:p>
          <w:p w14:paraId="6C3E10E3" w14:textId="77777777" w:rsidR="00366846" w:rsidRPr="0040135E" w:rsidRDefault="00366846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2013" w14:textId="2FB16969" w:rsidR="00366846" w:rsidRPr="0040135E" w:rsidRDefault="00452771" w:rsidP="0036684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politykę prowadzoną przez E. Gierka</w:t>
            </w:r>
          </w:p>
          <w:p w14:paraId="62BBA555" w14:textId="4425AFE5" w:rsidR="007C72B2" w:rsidRPr="0040135E" w:rsidRDefault="00452771" w:rsidP="0036684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propagandy sukcesu prowadzonej przez ekipę E. Gierka</w:t>
            </w:r>
          </w:p>
          <w:p w14:paraId="241AB7E6" w14:textId="77777777" w:rsidR="00366846" w:rsidRPr="0040135E" w:rsidRDefault="00366846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52554" w:rsidRPr="0040135E" w14:paraId="42C0E36A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B85" w14:textId="7C6D391F" w:rsidR="00252554" w:rsidRPr="0040135E" w:rsidRDefault="00252554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Początek opozycji demokratycznej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F8EE" w14:textId="77777777" w:rsidR="00252554" w:rsidRPr="0040135E" w:rsidRDefault="00252554" w:rsidP="00A905D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Kryzys gospodarczy i społeczny</w:t>
            </w:r>
          </w:p>
          <w:p w14:paraId="70759F85" w14:textId="747A742F" w:rsidR="00252554" w:rsidRPr="0040135E" w:rsidRDefault="00252554" w:rsidP="00A905D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Wydarzenia 1976 r.</w:t>
            </w:r>
          </w:p>
          <w:p w14:paraId="6B75A215" w14:textId="60A10232" w:rsidR="00252554" w:rsidRPr="0040135E" w:rsidRDefault="00252554" w:rsidP="00A905D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Opozycja lat 70.</w:t>
            </w:r>
          </w:p>
          <w:p w14:paraId="1AD7E7B5" w14:textId="3162A22A" w:rsidR="00252554" w:rsidRPr="0040135E" w:rsidRDefault="00252554" w:rsidP="00A905D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Relacje z Kościołem</w:t>
            </w:r>
          </w:p>
          <w:p w14:paraId="67E0C9C4" w14:textId="74731905" w:rsidR="00252554" w:rsidRPr="0040135E" w:rsidRDefault="00252554" w:rsidP="00A905D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Polska pod koniec lat 70.</w:t>
            </w:r>
          </w:p>
          <w:p w14:paraId="49B51FE3" w14:textId="77777777" w:rsidR="00252554" w:rsidRPr="0040135E" w:rsidRDefault="00252554" w:rsidP="00EA09F9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99816F8" w14:textId="2659A9E8" w:rsidR="00252554" w:rsidRPr="0040135E" w:rsidRDefault="00252554" w:rsidP="00EA09F9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094CB" w14:textId="5B0D5106" w:rsidR="00252554" w:rsidRPr="0040135E" w:rsidRDefault="00252554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opozycja demokratyczna</w:t>
            </w:r>
          </w:p>
          <w:p w14:paraId="26291952" w14:textId="74D9BA5B" w:rsidR="00252554" w:rsidRPr="0040135E" w:rsidRDefault="00252554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wybór kard. K. Wojtyły na papieża (16 X 1978)</w:t>
            </w:r>
          </w:p>
          <w:p w14:paraId="47B3661C" w14:textId="5FCF30EA" w:rsidR="00252554" w:rsidRPr="0040135E" w:rsidRDefault="00252554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Jacka Kuronia, Adama Michnika, Edwarda Gierka</w:t>
            </w:r>
          </w:p>
          <w:p w14:paraId="0C82011A" w14:textId="2A946497" w:rsidR="00252554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ugrupowania opozycyjne, które powstały w Polsce w latach 70.</w:t>
            </w:r>
          </w:p>
          <w:p w14:paraId="7F508579" w14:textId="19E3B7B2" w:rsidR="00252554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społeczne znaczenie miał wybór Karola Wojtyły na papieża i jego pielgrzymka do ojczyzny</w:t>
            </w:r>
          </w:p>
          <w:p w14:paraId="6AB5FDCF" w14:textId="0A91C3ED" w:rsidR="00252554" w:rsidRPr="0040135E" w:rsidRDefault="00252554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5C33" w14:textId="7CE2E718" w:rsidR="00252554" w:rsidRPr="0040135E" w:rsidRDefault="00252554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wydarzenia radomskie</w:t>
            </w:r>
          </w:p>
          <w:p w14:paraId="1581B9E4" w14:textId="114D26D5" w:rsidR="00252554" w:rsidRPr="0040135E" w:rsidRDefault="00252554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wydarzenia radomskie (25 VII 1976), powstanie Komitetu Obrony Robotników (IX 1976), powstani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Komitetu Samoobrony Społecznej KOR (IX 1977), I pielgrzymkę Jana Pawła II do Polski (2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10 VI 1979)</w:t>
            </w:r>
          </w:p>
          <w:p w14:paraId="2CC51D7F" w14:textId="57D765BC" w:rsidR="00252554" w:rsidRPr="0040135E" w:rsidRDefault="00252554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Antoniego Macierewicza, Zbigniewa Romaszewskiego, Jana Olszewskiego, Piotra Jaroszewicza, Andrzeja Gwiazdy</w:t>
            </w:r>
          </w:p>
          <w:p w14:paraId="7E6B8C3E" w14:textId="7D66CB83" w:rsidR="00252554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czynniki wpłynęły na powstawanie organizacji opozycyjnych w drugiej połowie lat 70. </w:t>
            </w:r>
          </w:p>
          <w:p w14:paraId="7EF027B2" w14:textId="6B9A6835" w:rsidR="00252554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wydarzeń radomskich z czerwca 1976 r.</w:t>
            </w:r>
          </w:p>
          <w:p w14:paraId="62D6E69B" w14:textId="77777777" w:rsidR="00252554" w:rsidRPr="0040135E" w:rsidRDefault="00252554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5D92" w14:textId="1D9CB0C4" w:rsidR="00252554" w:rsidRPr="0040135E" w:rsidRDefault="00252554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Polskiego Porozumienia Niepodległościowego (1976)</w:t>
            </w:r>
          </w:p>
          <w:p w14:paraId="25616C0E" w14:textId="7A336F4A" w:rsidR="00252554" w:rsidRPr="0040135E" w:rsidRDefault="00252554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Zdzisława Najdera, Jana Józefa Lipskiego, Stanisława Pyjasa, Leszka Moczulskiego</w:t>
            </w:r>
          </w:p>
          <w:p w14:paraId="43F70AFC" w14:textId="22415542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organizacje opozycyjne lat 70.</w:t>
            </w:r>
          </w:p>
          <w:p w14:paraId="29D4F933" w14:textId="3F7083B1" w:rsidR="00252554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metody działania organizacji opozycyjnych lat 70.</w:t>
            </w:r>
          </w:p>
          <w:p w14:paraId="454240B9" w14:textId="5A78F86A" w:rsidR="00252554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stan polskiej gospodarki pod koniec lat 70.</w:t>
            </w:r>
          </w:p>
          <w:p w14:paraId="6959C48A" w14:textId="77777777" w:rsidR="00252554" w:rsidRPr="0040135E" w:rsidRDefault="00252554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D82D" w14:textId="6DDECF8D" w:rsidR="00252554" w:rsidRPr="0040135E" w:rsidRDefault="00252554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wystosowanie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Apelu do społeczeństwa i władz PRL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(IX 1976), śmierć S. Pyjasa (V 1977), powstanie tzw. Latającego Uniwersytetu (1977) i Towarzystwa Kursów Naukowych (1978)</w:t>
            </w:r>
          </w:p>
          <w:p w14:paraId="2AC9E57B" w14:textId="365B82E7" w:rsidR="00252554" w:rsidRPr="0040135E" w:rsidRDefault="00252554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Edwarda Lipińskiego, Andrzeja Czumy, Tadeusza Stańskiego, Romualda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Szeremietiewa, Kazimierza Świtonia, Krzysztofa Wyszkowskiego, Antoniego Sokołowskiego, Jacka Bartyzela, Aleksandra Halla, Marka Jurka</w:t>
            </w:r>
          </w:p>
          <w:p w14:paraId="5B3F38C5" w14:textId="6FB99C1A" w:rsidR="00252554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relacje władzy z Kościołem katolickim w latach 70.</w:t>
            </w:r>
          </w:p>
          <w:p w14:paraId="33D5C21E" w14:textId="77777777" w:rsidR="00252554" w:rsidRPr="0040135E" w:rsidRDefault="00252554" w:rsidP="005807B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9B4F" w14:textId="3EA67686" w:rsidR="00252554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jaki wpływ miał wybór Karola Wojtyły na papieża na sytuację panującą w Polsce</w:t>
            </w:r>
          </w:p>
          <w:p w14:paraId="7378435B" w14:textId="131DCDDF" w:rsidR="007C72B2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działalność opozycji antykomunistycznej lat 70.</w:t>
            </w:r>
          </w:p>
          <w:p w14:paraId="2A84C687" w14:textId="77777777" w:rsidR="00252554" w:rsidRPr="0040135E" w:rsidRDefault="00252554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7B1" w:rsidRPr="0040135E" w14:paraId="726B845F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8A22" w14:textId="26E9040A" w:rsidR="005807B1" w:rsidRPr="0040135E" w:rsidRDefault="005807B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NSZZ 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Solidarność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3B72" w14:textId="77777777"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Początek strajków</w:t>
            </w:r>
          </w:p>
          <w:p w14:paraId="1334781B" w14:textId="187A82F4"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Sierpień 1980</w:t>
            </w:r>
          </w:p>
          <w:p w14:paraId="5EF068AB" w14:textId="29ABD65B"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NSZZ „Solidarność”</w:t>
            </w:r>
          </w:p>
          <w:p w14:paraId="47EC3F30" w14:textId="54CF514A"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I Zjazd NSZZ „Solidarność”</w:t>
            </w:r>
          </w:p>
          <w:p w14:paraId="4D40F0D3" w14:textId="61747E61"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 xml:space="preserve">Karnawał </w:t>
            </w:r>
            <w:r w:rsidR="00ED7B13">
              <w:rPr>
                <w:rFonts w:cstheme="minorHAnsi"/>
                <w:bCs/>
                <w:sz w:val="20"/>
                <w:szCs w:val="20"/>
              </w:rPr>
              <w:t>„</w:t>
            </w:r>
            <w:r w:rsidRPr="0040135E">
              <w:rPr>
                <w:rFonts w:cstheme="minorHAnsi"/>
                <w:bCs/>
                <w:sz w:val="20"/>
                <w:szCs w:val="20"/>
              </w:rPr>
              <w:t>Solidarności”</w:t>
            </w:r>
          </w:p>
          <w:p w14:paraId="4F63A711" w14:textId="7A355534"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Władza wobec „Solidarności”</w:t>
            </w:r>
          </w:p>
          <w:p w14:paraId="3D0D1DE7" w14:textId="65B96DE9"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Zamach na papieża i śmierć prymasa</w:t>
            </w:r>
          </w:p>
          <w:p w14:paraId="385D0B12" w14:textId="666141B9" w:rsidR="005807B1" w:rsidRPr="0040135E" w:rsidRDefault="005807B1" w:rsidP="00FB54A7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Na drodze do konfrontacji</w:t>
            </w:r>
          </w:p>
          <w:p w14:paraId="6398F03D" w14:textId="47928027" w:rsidR="005807B1" w:rsidRPr="0040135E" w:rsidRDefault="005807B1" w:rsidP="00E03841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127A6" w14:textId="4966C455" w:rsidR="005807B1" w:rsidRPr="0040135E" w:rsidRDefault="005807B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Niezależny Samorządny Związek Zawodowy „Solidarność”, pluralizm</w:t>
            </w:r>
          </w:p>
          <w:p w14:paraId="523ADF39" w14:textId="0686C5ED" w:rsidR="005807B1" w:rsidRPr="0040135E" w:rsidRDefault="005807B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porozumień sierpniowych (30 i 31 VIII oraz 3 IX 1980), powołanie Niezależnego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Samorządnego Związku Zawodowego „Solidarność” (17 IX 1980) </w:t>
            </w:r>
          </w:p>
          <w:p w14:paraId="094ADD4F" w14:textId="3F011657" w:rsidR="005807B1" w:rsidRPr="0040135E" w:rsidRDefault="005807B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Lecha Wałęs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Wojciecha Jaruzelskiego</w:t>
            </w:r>
          </w:p>
          <w:p w14:paraId="1FCAAF7F" w14:textId="27C2E44B" w:rsidR="005807B1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postulaty strajkujących w Stoczni Gdańskiej</w:t>
            </w:r>
          </w:p>
          <w:p w14:paraId="2A819ACB" w14:textId="7ABCDF2B" w:rsidR="005807B1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społeczne i polityczne 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przyniosły Polakom wydarzenia sierpniowe 1980 r. </w:t>
            </w:r>
          </w:p>
          <w:p w14:paraId="7D4544EC" w14:textId="14AFFD91" w:rsidR="005807B1" w:rsidRPr="0040135E" w:rsidRDefault="005807B1" w:rsidP="005807B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CC50" w14:textId="565F292C" w:rsidR="005807B1" w:rsidRPr="0040135E" w:rsidRDefault="005807B1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strajk solidarnościowy,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Międzyzakładowy Komitet Strajkowy, karnawał </w:t>
            </w:r>
            <w:r w:rsidR="00ED7B13">
              <w:rPr>
                <w:rFonts w:cstheme="minorHAnsi"/>
                <w:bCs/>
                <w:sz w:val="20"/>
                <w:szCs w:val="20"/>
              </w:rPr>
              <w:t>„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Solidarności”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3D57374" w14:textId="5CDBD7EC" w:rsidR="005807B1" w:rsidRPr="0040135E" w:rsidRDefault="005807B1" w:rsidP="005807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rozpoczęcie strajku w Stoczni Gdańskiej (14 VIII 1980), ogłoszenie 21 postulatów (18 VIII 1980), karnawał </w:t>
            </w:r>
            <w:r w:rsidR="00D8347B">
              <w:rPr>
                <w:rFonts w:cstheme="minorHAnsi"/>
                <w:bCs/>
                <w:sz w:val="20"/>
                <w:szCs w:val="20"/>
              </w:rPr>
              <w:t>„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Solidarności” (IX 1980–XII 1981), zamach na Jana Pawła II (13 V 1981)</w:t>
            </w:r>
          </w:p>
          <w:p w14:paraId="2A25C98F" w14:textId="1DEFDBD4" w:rsidR="005807B1" w:rsidRPr="0040135E" w:rsidRDefault="005807B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Anny Walentynowicz, Henryki Krzywonos, Bronisława Geremka, Tadeusza Mazowieckiego, Le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cha Kaczyńskiego, Andrzeja Gwiazdę, Mieczysława Rakowskiego</w:t>
            </w:r>
          </w:p>
          <w:p w14:paraId="06B24C7E" w14:textId="15D1168E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strajków w sierpniu 1980 r.</w:t>
            </w:r>
          </w:p>
          <w:p w14:paraId="2886F39A" w14:textId="115B0474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powstania NSZZ „Solidarność”</w:t>
            </w:r>
          </w:p>
          <w:p w14:paraId="77A00B4E" w14:textId="79431DC3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karnawał </w:t>
            </w:r>
            <w:r w:rsidR="00D8347B">
              <w:rPr>
                <w:rFonts w:cstheme="minorHAnsi"/>
                <w:bCs/>
                <w:sz w:val="20"/>
                <w:szCs w:val="20"/>
              </w:rPr>
              <w:t>„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Solidarności”</w:t>
            </w:r>
          </w:p>
          <w:p w14:paraId="65722019" w14:textId="77777777" w:rsidR="005807B1" w:rsidRPr="0040135E" w:rsidRDefault="005807B1" w:rsidP="005807B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5E83" w14:textId="1AAC76A3" w:rsidR="005807B1" w:rsidRPr="0040135E" w:rsidRDefault="005807B1" w:rsidP="005807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sklepy komercyjne</w:t>
            </w:r>
          </w:p>
          <w:p w14:paraId="5EF0AA80" w14:textId="015A6C7E" w:rsidR="005807B1" w:rsidRPr="0040135E" w:rsidRDefault="005807B1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rozpoczęcie strajku w Szczecinie (18 VIII 1980),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wydarzenia w Bydgoszczy (III 1981),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 zjazd NSZZ „Solidarność” (IX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 1981)</w:t>
            </w:r>
          </w:p>
          <w:p w14:paraId="4A74A2F3" w14:textId="0500C291" w:rsidR="005807B1" w:rsidRPr="0040135E" w:rsidRDefault="005807B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Aliny Pienkowskiej, Bogdana Borusewicza, Ryszarda Kuklińskiego</w:t>
            </w:r>
          </w:p>
          <w:p w14:paraId="7010EA38" w14:textId="0934EF46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stosunek władz do strajkujących w sierpniu 1980 r.</w:t>
            </w:r>
          </w:p>
          <w:p w14:paraId="7437FB32" w14:textId="4ECC110D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decyzje podjęte podczas I Krajowego Zjazdu Delegatów NSZZ „Solidarność”</w:t>
            </w:r>
          </w:p>
          <w:p w14:paraId="758C7D2C" w14:textId="05B6F846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Polaków w latach komunizmu miały postacie Jana Pawła II i prymasa S. Wyszyńskiego</w:t>
            </w:r>
          </w:p>
          <w:p w14:paraId="66463D6A" w14:textId="77777777" w:rsidR="005807B1" w:rsidRPr="0040135E" w:rsidRDefault="005807B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A886" w14:textId="575F453C" w:rsidR="005807B1" w:rsidRPr="0040135E" w:rsidRDefault="005807B1" w:rsidP="005807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74D0967" w14:textId="48A20EEB" w:rsidR="005807B1" w:rsidRPr="0040135E" w:rsidRDefault="005807B1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podpisanie porozumienia rzeszowsko-ustrzyckiego (II 1981)</w:t>
            </w:r>
          </w:p>
          <w:p w14:paraId="36CD88BF" w14:textId="7CEFE449" w:rsidR="005807B1" w:rsidRPr="0040135E" w:rsidRDefault="005807B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Mariana Jurczyka, Bohdana Cywińskiego, Mieczysław</w:t>
            </w:r>
            <w:r w:rsidR="009E377A">
              <w:rPr>
                <w:rFonts w:asciiTheme="minorHAnsi" w:hAnsiTheme="minorHAnsi" w:cstheme="minorHAnsi"/>
                <w:sz w:val="20"/>
                <w:szCs w:val="20"/>
              </w:rPr>
              <w:t>a Jagielskiego, Stanisława Kani</w:t>
            </w:r>
          </w:p>
          <w:p w14:paraId="488D3DC5" w14:textId="1A15CE64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stosunek społeczeństwa do „Solidarności”</w:t>
            </w:r>
          </w:p>
          <w:p w14:paraId="073E77FF" w14:textId="519B8E32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stosunek władz do „Solidarności”</w:t>
            </w:r>
          </w:p>
          <w:p w14:paraId="2FAEFFA6" w14:textId="77777777" w:rsidR="005807B1" w:rsidRPr="0040135E" w:rsidRDefault="005807B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11C3" w14:textId="77777777" w:rsidR="005807B1" w:rsidRPr="0040135E" w:rsidRDefault="007C72B2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wpływ powstania NSZZ „Solidarność” na demokratyzację społeczeństwa i państwa</w:t>
            </w:r>
          </w:p>
          <w:p w14:paraId="67924B9C" w14:textId="57AAF306" w:rsidR="007C72B2" w:rsidRPr="0040135E" w:rsidRDefault="00452771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politykę władz wobec „Solidarności”</w:t>
            </w:r>
          </w:p>
        </w:tc>
      </w:tr>
      <w:tr w:rsidR="006F3282" w:rsidRPr="0040135E" w14:paraId="7566A0CC" w14:textId="77777777" w:rsidTr="007C72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BA26" w14:textId="38B5BC4E" w:rsidR="006F3282" w:rsidRPr="0040135E" w:rsidRDefault="006F3282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Stan wojenny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FE58" w14:textId="77777777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Wprowadzenie stanu wojennego</w:t>
            </w:r>
          </w:p>
          <w:p w14:paraId="34C74EAF" w14:textId="762BBFC6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Opór społeczeństwa</w:t>
            </w:r>
          </w:p>
          <w:p w14:paraId="5D226BCF" w14:textId="7505BC69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Pacyfikacja kopalni „Wujek”</w:t>
            </w:r>
          </w:p>
          <w:p w14:paraId="0C8ED50B" w14:textId="6AF1A6BC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Podziemna działalność „Solidarności”</w:t>
            </w:r>
          </w:p>
          <w:p w14:paraId="5E8FCF9A" w14:textId="7A30B31A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Zmiany na szczeblach władzy</w:t>
            </w:r>
          </w:p>
          <w:p w14:paraId="4E1C2129" w14:textId="62A7B9B0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Protesty</w:t>
            </w:r>
          </w:p>
          <w:p w14:paraId="2830F00C" w14:textId="746BC618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Postawa Kościoła katolickiego</w:t>
            </w:r>
          </w:p>
          <w:p w14:paraId="7875C124" w14:textId="1B5474E5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Polska gospodarka</w:t>
            </w:r>
          </w:p>
          <w:p w14:paraId="318DB7DB" w14:textId="4689D6AC" w:rsidR="006F3282" w:rsidRPr="0040135E" w:rsidRDefault="006F3282" w:rsidP="00FB54A7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Zniesienie stanu wojennego</w:t>
            </w:r>
          </w:p>
          <w:p w14:paraId="328BA5F4" w14:textId="1426C436" w:rsidR="006F3282" w:rsidRPr="0040135E" w:rsidRDefault="006F3282" w:rsidP="00E03841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8CEC2" w14:textId="543A055F" w:rsidR="006F3282" w:rsidRPr="0040135E" w:rsidRDefault="006F3282" w:rsidP="006F328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stan wojenny, Wojskowa Rada Ocalenia Narodowego</w:t>
            </w:r>
          </w:p>
          <w:p w14:paraId="0AC09EA7" w14:textId="50ECDF55" w:rsidR="006F3282" w:rsidRPr="0040135E" w:rsidRDefault="006F3282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ogłoszenie stanu wojennego (13 XII 1981), zniesienie stanu wojennego (22 VII 1983)</w:t>
            </w:r>
          </w:p>
          <w:p w14:paraId="769E2EAA" w14:textId="08F3E299" w:rsidR="006F3282" w:rsidRPr="0040135E" w:rsidRDefault="006F3282" w:rsidP="006F328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Wojciecha Jaruzelskiego </w:t>
            </w:r>
          </w:p>
          <w:p w14:paraId="02B7B4E3" w14:textId="2A40A735" w:rsidR="006F3282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ograniczenia i represje stosowane przez władze w czasie trwania stanu wojennego</w:t>
            </w:r>
          </w:p>
          <w:p w14:paraId="6BFEC455" w14:textId="77777777" w:rsidR="006F3282" w:rsidRPr="0040135E" w:rsidRDefault="006F3282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6A406F" w14:textId="52447BDF" w:rsidR="006F3282" w:rsidRPr="0040135E" w:rsidRDefault="006F3282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B5A2" w14:textId="0D5B623E" w:rsidR="006F3282" w:rsidRPr="0040135E" w:rsidRDefault="006F3282" w:rsidP="006F328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godzina policyjna, internowanie</w:t>
            </w:r>
          </w:p>
          <w:p w14:paraId="6C12FADD" w14:textId="05D48AAA" w:rsidR="006F3282" w:rsidRPr="0040135E" w:rsidRDefault="006F3282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pacyfikację kopalni „Wujek” (16 XII 1981), utworzenie Tymczasowej Komisji Koordynacyjnej „Solidarności” (IV 1982), zawieszenie stanu wojennego (XII 1982)</w:t>
            </w:r>
          </w:p>
          <w:p w14:paraId="35C16943" w14:textId="45D860B1" w:rsidR="006F3282" w:rsidRPr="0040135E" w:rsidRDefault="006F3282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Zbigniewa Bujaka, Władysława Frasyniuka, Bogdana Borusewicza, Jerzego Popiełuszkę</w:t>
            </w:r>
          </w:p>
          <w:p w14:paraId="57EFEFED" w14:textId="19024457"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wprowadzenia stanu wojennego</w:t>
            </w:r>
          </w:p>
          <w:p w14:paraId="29F82946" w14:textId="07046F83"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protestów społecznych i wystąpień antyrządowych po wprowadzeniu stanu wojennego</w:t>
            </w:r>
          </w:p>
          <w:p w14:paraId="31369E0B" w14:textId="5036A704" w:rsidR="006F3282" w:rsidRPr="0040135E" w:rsidRDefault="00452771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zniesienia stanu </w:t>
            </w:r>
            <w:r w:rsidR="009E377A" w:rsidRPr="0040135E">
              <w:rPr>
                <w:rFonts w:asciiTheme="minorHAnsi" w:hAnsiTheme="minorHAnsi" w:cstheme="minorHAnsi"/>
                <w:sz w:val="20"/>
                <w:szCs w:val="20"/>
              </w:rPr>
              <w:t>wojennego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1953" w14:textId="05D167AA" w:rsidR="006F3282" w:rsidRPr="0040135E" w:rsidRDefault="006F3282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program „5 razy tak”</w:t>
            </w:r>
          </w:p>
          <w:p w14:paraId="39304FB5" w14:textId="5BB227A8" w:rsidR="006F3282" w:rsidRPr="0040135E" w:rsidRDefault="006F3282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II pielgrzymk</w:t>
            </w:r>
            <w:r w:rsidR="009E377A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Jana Pawła II do Polski (VI 1983), zabójstwo J. Popiełuszki (X 1984)</w:t>
            </w:r>
          </w:p>
          <w:p w14:paraId="50DF9D32" w14:textId="5CA844C0" w:rsidR="006F3282" w:rsidRPr="0040135E" w:rsidRDefault="006F3282" w:rsidP="006F328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Bogdana Lisa, Władysława Hardka,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Józefa Glempa, Zofi</w:t>
            </w:r>
            <w:r w:rsidR="009E377A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Zbigniewa Romaszewskich</w:t>
            </w:r>
          </w:p>
          <w:p w14:paraId="320D1D3E" w14:textId="3E626918"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reakcje społeczeństwa na wprowadzenie stanu wojennego</w:t>
            </w:r>
          </w:p>
          <w:p w14:paraId="3C278F8B" w14:textId="5A58600D"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miała pacyfikacja kopalni „Wujek”</w:t>
            </w:r>
          </w:p>
          <w:p w14:paraId="778A6DC3" w14:textId="0B69BFBF"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sytuację gospodarczą w kraju na początku lat 80.</w:t>
            </w:r>
          </w:p>
          <w:p w14:paraId="1759DCEC" w14:textId="72EDC0E0" w:rsidR="006F3282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działania ks. J. Popiełuszki przeciwko władzy komunistycznej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0C85" w14:textId="260D3DF3" w:rsidR="006F3282" w:rsidRPr="0040135E" w:rsidRDefault="006F3282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założenie Ogólnopolskiego Komitetu Oporu (I 1982),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„Solidarności Walczącej” (VI 1982),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powołanie Patriotycznego Ruchu Od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rodzenia Narodowego (VII 1982)</w:t>
            </w:r>
          </w:p>
          <w:p w14:paraId="75E82899" w14:textId="39683BA5" w:rsidR="006F3282" w:rsidRPr="0040135E" w:rsidRDefault="006F3282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Eugeniusza Szumiejk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Andrzeja Konarskiego, Aleksandra Halla, Jana Dobraczyńskiego, Kornela Morawieckiego</w:t>
            </w:r>
          </w:p>
          <w:p w14:paraId="47F3DB1A" w14:textId="70E25E97"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podziemną działalność „Solidarności”</w:t>
            </w:r>
          </w:p>
          <w:p w14:paraId="7D35C9C4" w14:textId="3753C842"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postawę Kościoła katolickiego wobec wydarzeń stanu wojennego </w:t>
            </w:r>
          </w:p>
          <w:p w14:paraId="6D7D03CD" w14:textId="77777777" w:rsidR="006F3282" w:rsidRPr="0040135E" w:rsidRDefault="006F3282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F83E" w14:textId="24365A21" w:rsidR="007C72B2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decyzję o wprowadzeniu stanu wojennego</w:t>
            </w:r>
          </w:p>
          <w:p w14:paraId="74A76C1E" w14:textId="77777777" w:rsidR="006F3282" w:rsidRPr="0040135E" w:rsidRDefault="007C72B2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Polaków wobec wprowadzenia stanu wojennego</w:t>
            </w:r>
          </w:p>
          <w:p w14:paraId="7007C6E8" w14:textId="542C68C6" w:rsidR="007C72B2" w:rsidRPr="0040135E" w:rsidRDefault="00452771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Kościoła katolickiego wobec wydarzeń stanu wojennego</w:t>
            </w:r>
          </w:p>
        </w:tc>
      </w:tr>
      <w:tr w:rsidR="00C52A74" w:rsidRPr="0040135E" w14:paraId="527BC425" w14:textId="77777777" w:rsidTr="002D71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BE381F" w14:textId="46D6C4D3" w:rsidR="00C52A74" w:rsidRPr="0040135E" w:rsidRDefault="00C52A74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V. Świat na przełomie XX i XXI w.</w:t>
            </w:r>
          </w:p>
        </w:tc>
      </w:tr>
      <w:tr w:rsidR="00E431D6" w:rsidRPr="0040135E" w14:paraId="2C444113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C1F5" w14:textId="0CA8A229" w:rsidR="00E431D6" w:rsidRPr="0040135E" w:rsidRDefault="00DD4EBF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Blok wschodni i blok zachodni w latach 80.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AEF0" w14:textId="46BC4407" w:rsidR="00E431D6" w:rsidRPr="00C56C38" w:rsidRDefault="00E431D6" w:rsidP="000875D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Blok wschodni w latach</w:t>
            </w:r>
            <w:r w:rsidR="00620A9B">
              <w:rPr>
                <w:rFonts w:cstheme="minorHAnsi"/>
                <w:sz w:val="20"/>
                <w:szCs w:val="20"/>
              </w:rPr>
              <w:t xml:space="preserve"> </w:t>
            </w:r>
            <w:r w:rsidRPr="00C56C38">
              <w:rPr>
                <w:rFonts w:cstheme="minorHAnsi"/>
                <w:sz w:val="20"/>
                <w:szCs w:val="20"/>
              </w:rPr>
              <w:t>70. i 80.</w:t>
            </w:r>
          </w:p>
          <w:p w14:paraId="607A9A5F" w14:textId="7026D55A" w:rsidR="00E431D6" w:rsidRPr="0040135E" w:rsidRDefault="00E431D6" w:rsidP="000875D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Rozwiązanie RWPG</w:t>
            </w:r>
          </w:p>
          <w:p w14:paraId="5A811264" w14:textId="2E35F0FC" w:rsidR="00E431D6" w:rsidRPr="0040135E" w:rsidRDefault="00E431D6" w:rsidP="000875D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 w Afganistanie</w:t>
            </w:r>
          </w:p>
          <w:p w14:paraId="24AB650A" w14:textId="1326F24D" w:rsidR="00E431D6" w:rsidRPr="0040135E" w:rsidRDefault="00E431D6" w:rsidP="000875D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ZSRS w latach 80.</w:t>
            </w:r>
          </w:p>
          <w:p w14:paraId="5E4FFAE3" w14:textId="5199DA79" w:rsidR="00E431D6" w:rsidRPr="0040135E" w:rsidRDefault="00E431D6" w:rsidP="000875D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Katastrofa w Czarnobylu</w:t>
            </w:r>
          </w:p>
          <w:p w14:paraId="18D09196" w14:textId="77777777" w:rsidR="000875DB" w:rsidRPr="0040135E" w:rsidRDefault="000875DB" w:rsidP="000875D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Stany Zjednoczone w latach 70. i 80.</w:t>
            </w:r>
          </w:p>
          <w:p w14:paraId="146DE310" w14:textId="77777777" w:rsidR="000875DB" w:rsidRPr="0040135E" w:rsidRDefault="000875DB" w:rsidP="000875D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Program </w:t>
            </w:r>
            <w:r>
              <w:rPr>
                <w:rFonts w:cstheme="minorHAnsi"/>
                <w:sz w:val="20"/>
                <w:szCs w:val="20"/>
              </w:rPr>
              <w:t>„</w:t>
            </w:r>
            <w:r w:rsidRPr="0040135E">
              <w:rPr>
                <w:rFonts w:cstheme="minorHAnsi"/>
                <w:sz w:val="20"/>
                <w:szCs w:val="20"/>
              </w:rPr>
              <w:t>gwiezdnych wojen</w:t>
            </w:r>
            <w:r>
              <w:rPr>
                <w:rFonts w:cstheme="minorHAnsi"/>
                <w:sz w:val="20"/>
                <w:szCs w:val="20"/>
              </w:rPr>
              <w:t>”</w:t>
            </w:r>
          </w:p>
          <w:p w14:paraId="56AC9FCC" w14:textId="77777777" w:rsidR="000875DB" w:rsidRPr="0040135E" w:rsidRDefault="000875DB" w:rsidP="000875D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Kryzysy naftowe</w:t>
            </w:r>
          </w:p>
          <w:p w14:paraId="377B3DC9" w14:textId="77777777" w:rsidR="000875DB" w:rsidRPr="0040135E" w:rsidRDefault="000875DB" w:rsidP="000875D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Europa Zachodnia w latach 70. i 80.</w:t>
            </w:r>
          </w:p>
          <w:p w14:paraId="0DFE1859" w14:textId="77777777" w:rsidR="000875DB" w:rsidRPr="0040135E" w:rsidRDefault="000875DB" w:rsidP="000875D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 w Irlandii Północnej</w:t>
            </w:r>
          </w:p>
          <w:p w14:paraId="09ADFBF4" w14:textId="3D362781" w:rsidR="00E431D6" w:rsidRPr="0040135E" w:rsidRDefault="00E431D6" w:rsidP="00E431D6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359E0" w14:textId="48A0E1C7" w:rsidR="00E431D6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głasnost, pierestrojka</w:t>
            </w:r>
            <w:r w:rsidR="00C1656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C16564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doktryna Reagana, „imperium zła”</w:t>
            </w:r>
          </w:p>
          <w:p w14:paraId="5F0263BC" w14:textId="12B40D21"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</w:t>
            </w:r>
            <w:r w:rsidR="00D8347B">
              <w:rPr>
                <w:rFonts w:asciiTheme="minorHAnsi" w:hAnsiTheme="minorHAnsi" w:cstheme="minorHAnsi"/>
                <w:sz w:val="20"/>
                <w:szCs w:val="20"/>
              </w:rPr>
              <w:t>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Michaiła Gorbaczowa,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Ronalda Reagana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7F58E9">
              <w:rPr>
                <w:rFonts w:asciiTheme="minorHAnsi" w:hAnsiTheme="minorHAnsi" w:cstheme="minorHAnsi"/>
                <w:sz w:val="20"/>
                <w:szCs w:val="20"/>
              </w:rPr>
              <w:t>Margaret Thatcher,</w:t>
            </w:r>
          </w:p>
          <w:p w14:paraId="049B044C" w14:textId="4AA94ACD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objęcie władzy przez M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ichaiła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Gorbaczowa (1985)</w:t>
            </w:r>
            <w:r w:rsidR="00C1656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C16564" w:rsidRPr="0040135E">
              <w:rPr>
                <w:rFonts w:asciiTheme="minorHAnsi" w:hAnsiTheme="minorHAnsi" w:cstheme="minorHAnsi"/>
                <w:sz w:val="20"/>
                <w:szCs w:val="20"/>
              </w:rPr>
              <w:t>objęcie rządów przez R. Reagana (1981)</w:t>
            </w:r>
          </w:p>
          <w:p w14:paraId="2A3D725E" w14:textId="58CCB18F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M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Gorbaczowa</w:t>
            </w:r>
          </w:p>
          <w:p w14:paraId="5A1956BD" w14:textId="774F47B6" w:rsidR="00E431D6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polegały reformy przeprowadzone w ZSRS przez M. Gorbaczowa</w:t>
            </w:r>
            <w:r w:rsidR="00DD4EB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DFC88D1" w14:textId="77777777"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przedstawia, na czym polegała doktryna Reagana</w:t>
            </w:r>
          </w:p>
          <w:p w14:paraId="3BB54C57" w14:textId="6918BC04" w:rsidR="00E431D6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nastąpiło symboliczne zakończenie zimnej wojny</w:t>
            </w:r>
            <w:r w:rsidR="00DD4EB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C9D0B60" w14:textId="77777777"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ZSRS nazywano „imperium zła” </w:t>
            </w:r>
          </w:p>
          <w:p w14:paraId="74F1D59E" w14:textId="77777777" w:rsidR="00DD4EBF" w:rsidRPr="0040135E" w:rsidRDefault="00DD4EBF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A77BCE" w14:textId="66C5AC8A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EE78" w14:textId="72D22763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dysydent, system nakazowo-rozdzielczy</w:t>
            </w:r>
            <w:r w:rsidR="00DD4EB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DD4EBF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projekt </w:t>
            </w:r>
            <w:r w:rsidR="00DD4EBF">
              <w:rPr>
                <w:rFonts w:asciiTheme="minorHAnsi" w:hAnsiTheme="minorHAnsi" w:cstheme="minorHAnsi"/>
                <w:i/>
                <w:sz w:val="20"/>
                <w:szCs w:val="20"/>
              </w:rPr>
              <w:t>„</w:t>
            </w:r>
            <w:r w:rsidR="00DD4EBF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gwiezdnych wojen</w:t>
            </w:r>
            <w:r w:rsidR="00DD4EBF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  <w:r w:rsidR="00DD4EBF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DD4EB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IRA </w:t>
            </w:r>
            <w:r w:rsidR="00D8347B" w:rsidRPr="0040135E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D4EB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DD4EBF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Irlandzka Armia Republikańska</w:t>
            </w:r>
          </w:p>
          <w:p w14:paraId="55AB1ACE" w14:textId="68B7F817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interwencję ZSRS w Afganistanie (1979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1989), odrzucenie doktryny Breżniewa (1989)</w:t>
            </w:r>
            <w:r w:rsidR="00DD4EB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DD4EBF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ogłoszenie projektu </w:t>
            </w:r>
            <w:r w:rsidR="00DD4EBF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="00DD4EBF" w:rsidRPr="0040135E">
              <w:rPr>
                <w:rFonts w:asciiTheme="minorHAnsi" w:hAnsiTheme="minorHAnsi" w:cstheme="minorHAnsi"/>
                <w:sz w:val="20"/>
                <w:szCs w:val="20"/>
              </w:rPr>
              <w:t>gwiezdnych wojen</w:t>
            </w:r>
            <w:r w:rsidR="00DD4EBF">
              <w:rPr>
                <w:rFonts w:asciiTheme="minorHAnsi" w:hAnsiTheme="minorHAnsi" w:cstheme="minorHAnsi"/>
                <w:sz w:val="20"/>
                <w:szCs w:val="20"/>
              </w:rPr>
              <w:t xml:space="preserve">” </w:t>
            </w:r>
            <w:r w:rsidR="00DD4EBF" w:rsidRPr="0040135E">
              <w:rPr>
                <w:rFonts w:asciiTheme="minorHAnsi" w:hAnsiTheme="minorHAnsi" w:cstheme="minorHAnsi"/>
                <w:sz w:val="20"/>
                <w:szCs w:val="20"/>
              </w:rPr>
              <w:t>(1983), porozumienie wielkopiątkowe (IV 1998)</w:t>
            </w:r>
          </w:p>
          <w:p w14:paraId="203026EF" w14:textId="033DF987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</w:t>
            </w:r>
            <w:r w:rsidR="00D8347B">
              <w:rPr>
                <w:rFonts w:asciiTheme="minorHAnsi" w:hAnsiTheme="minorHAnsi" w:cstheme="minorHAnsi"/>
                <w:sz w:val="20"/>
                <w:szCs w:val="20"/>
              </w:rPr>
              <w:t>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George’a H.W. Busha</w:t>
            </w:r>
            <w:r w:rsidR="00D8347B">
              <w:rPr>
                <w:rFonts w:asciiTheme="minorHAnsi" w:hAnsiTheme="minorHAnsi" w:cstheme="minorHAnsi"/>
                <w:sz w:val="20"/>
                <w:szCs w:val="20"/>
              </w:rPr>
              <w:t xml:space="preserve"> (seniora)</w:t>
            </w:r>
            <w:r w:rsidR="00DD4EB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DD4EBF" w:rsidRPr="007F58E9">
              <w:rPr>
                <w:rFonts w:asciiTheme="minorHAnsi" w:hAnsiTheme="minorHAnsi" w:cstheme="minorHAnsi"/>
                <w:sz w:val="20"/>
                <w:szCs w:val="20"/>
              </w:rPr>
              <w:t>François Mitterranda, Helmuta Kohla</w:t>
            </w:r>
          </w:p>
          <w:p w14:paraId="70F3F9EC" w14:textId="6C42C0A3"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społeczno-gospodarczą w państwach bloku wschodniego w latach 70.</w:t>
            </w:r>
          </w:p>
          <w:p w14:paraId="3ACF62BB" w14:textId="1AD0C2A5" w:rsidR="00E431D6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interwencji sowieckiej w Afganistanie</w:t>
            </w:r>
          </w:p>
          <w:p w14:paraId="74D9F971" w14:textId="77777777"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program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gwiezdnych wojen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R. Reagana</w:t>
            </w:r>
          </w:p>
          <w:p w14:paraId="69434B99" w14:textId="77777777"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rządy M. Thatcher w Wielkiej Brytanii</w:t>
            </w:r>
          </w:p>
          <w:p w14:paraId="1E458892" w14:textId="77777777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BB75" w14:textId="5A05FE06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socjalizm rynkowy, mudżahedini</w:t>
            </w:r>
            <w:r w:rsidR="00DD4EB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DD4EBF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Dolina Krzemowa, monetaryzm, etatyzm</w:t>
            </w:r>
          </w:p>
          <w:p w14:paraId="634D2E93" w14:textId="4B57944F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katastrofę w Czarnobylu (IV 1986), rozwiązanie RWPG (1991)</w:t>
            </w:r>
            <w:r w:rsidR="00DD4EB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DD4EBF" w:rsidRPr="0040135E">
              <w:rPr>
                <w:rFonts w:asciiTheme="minorHAnsi" w:hAnsiTheme="minorHAnsi" w:cstheme="minorHAnsi"/>
                <w:sz w:val="20"/>
                <w:szCs w:val="20"/>
              </w:rPr>
              <w:t>II kryzys naftowy (1979</w:t>
            </w:r>
            <w:r w:rsidR="00DD4EB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D4EBF" w:rsidRPr="0040135E">
              <w:rPr>
                <w:rFonts w:asciiTheme="minorHAnsi" w:hAnsiTheme="minorHAnsi" w:cstheme="minorHAnsi"/>
                <w:sz w:val="20"/>
                <w:szCs w:val="20"/>
              </w:rPr>
              <w:t>1982), wojnę o Falklandy (1982)</w:t>
            </w:r>
          </w:p>
          <w:p w14:paraId="2300AAA6" w14:textId="323674C9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Nicolae Ceauşescu, Jurija Andropowa </w:t>
            </w:r>
          </w:p>
          <w:p w14:paraId="12F89562" w14:textId="03F6D884"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243E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sytuację gospodarcz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polityczną w ZSRS w latach 80.</w:t>
            </w:r>
          </w:p>
          <w:p w14:paraId="75F701F3" w14:textId="0EDD9E03" w:rsidR="0043243E" w:rsidRDefault="00452771" w:rsidP="0043243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3243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rozwiązano RWPG</w:t>
            </w:r>
          </w:p>
          <w:p w14:paraId="2CE7ED53" w14:textId="77777777"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sytuację gospodarczo-polityczną w USA w latach 70. i 80.</w:t>
            </w:r>
          </w:p>
          <w:p w14:paraId="58885760" w14:textId="77777777"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skutki kryzysów naftowych w latach 70. i 80.</w:t>
            </w:r>
          </w:p>
          <w:p w14:paraId="018CEFFF" w14:textId="77777777"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przejawy i skutki konfliktu w Irlandii Północnej</w:t>
            </w:r>
          </w:p>
          <w:p w14:paraId="38EE66BB" w14:textId="77777777" w:rsidR="00DD4EBF" w:rsidRPr="0040135E" w:rsidRDefault="00DD4EBF" w:rsidP="0043243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9510E5" w14:textId="77777777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972D" w14:textId="2C2A0F7E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woluntaryzm gospodarczy, finlandyzacja</w:t>
            </w:r>
            <w:r w:rsidR="00DD4EB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DD4EBF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teoria keynesizmu</w:t>
            </w:r>
          </w:p>
          <w:p w14:paraId="1921616E" w14:textId="2224ABF1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bojkot igrzysk olimpijskich w Moskwie (1980), spotkanie na Malcie (2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3 XII 1989)</w:t>
            </w:r>
          </w:p>
          <w:p w14:paraId="30A388C3" w14:textId="73E4F006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Andrieja Sacharowa, Hafizullaha Amina,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Babraka Karmala, Konstantina Czernienki</w:t>
            </w:r>
          </w:p>
          <w:p w14:paraId="0CC2657A" w14:textId="30D90E37"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zmiany, do jakich doszło w gospodarkach Jugosławii i Węgier w latach 70.</w:t>
            </w:r>
          </w:p>
          <w:p w14:paraId="18BBBB7C" w14:textId="1EF6237B"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woluntaryzm gospodarczy w państwach bloku wschodniego</w:t>
            </w:r>
          </w:p>
          <w:p w14:paraId="2D65DF12" w14:textId="77777777"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były przyczyny i skutki wojny o Falklandy</w:t>
            </w:r>
          </w:p>
          <w:p w14:paraId="382B7348" w14:textId="77777777"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gospodarczo-polityczną we Francji w latach 80.</w:t>
            </w:r>
          </w:p>
          <w:p w14:paraId="2DB60273" w14:textId="77777777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83A1" w14:textId="5518D7AB"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wpływ inwazji 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sow</w:t>
            </w:r>
            <w:r w:rsidR="00620A9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ieckiej 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w Afganistanie na osłabienie międzynarodowej pozycji ZSRS</w:t>
            </w:r>
          </w:p>
          <w:p w14:paraId="24E68EA0" w14:textId="1271CF0D" w:rsidR="007C72B2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skutki reform przeprowadzonych w ZSRS przez M. Gorbaczowa</w:t>
            </w:r>
            <w:r w:rsidR="00DD4EB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BFA4A0C" w14:textId="77777777"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rządy Margaret Thatcher w kontekście nadanego jej przydomka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„ż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elazna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ama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0BF77180" w14:textId="77777777"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na przykładzie ropy naftowej rolę </w:t>
            </w:r>
          </w:p>
          <w:p w14:paraId="2EC9E563" w14:textId="77777777"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surowców strategicznych we współczesnym świecie</w:t>
            </w:r>
          </w:p>
          <w:p w14:paraId="3A88C6ED" w14:textId="63253170" w:rsidR="00DD4EBF" w:rsidRPr="0040135E" w:rsidRDefault="00DD4EBF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4EA" w:rsidRPr="0040135E" w14:paraId="5DA7DA78" w14:textId="77777777" w:rsidTr="00046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1A3B" w14:textId="642263D0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Jesień Narodów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E188" w14:textId="77777777" w:rsidR="004174EA" w:rsidRPr="0040135E" w:rsidRDefault="004174EA" w:rsidP="004174E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Akt końcowy KBWE</w:t>
            </w:r>
          </w:p>
          <w:p w14:paraId="7D89FCD0" w14:textId="1DD7FC3D" w:rsidR="004174EA" w:rsidRPr="0040135E" w:rsidRDefault="004174EA" w:rsidP="004174E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Zjednoczenie Niemiec</w:t>
            </w:r>
          </w:p>
          <w:p w14:paraId="31B4B2AC" w14:textId="52FB10E7" w:rsidR="004174EA" w:rsidRPr="0040135E" w:rsidRDefault="004174EA" w:rsidP="004174E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Upadek muru berlińskiego</w:t>
            </w:r>
          </w:p>
          <w:p w14:paraId="7C3734BE" w14:textId="13AAA5BA" w:rsidR="004174EA" w:rsidRPr="0040135E" w:rsidRDefault="004174EA" w:rsidP="004174E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Aksamitna rewolucja</w:t>
            </w:r>
          </w:p>
          <w:p w14:paraId="32D30EAF" w14:textId="0D1317FF" w:rsidR="004174EA" w:rsidRPr="0040135E" w:rsidRDefault="004174EA" w:rsidP="004174E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Jesień Narodów </w:t>
            </w:r>
            <w:r w:rsidR="00452771">
              <w:rPr>
                <w:rFonts w:cstheme="minorHAnsi"/>
                <w:sz w:val="20"/>
                <w:szCs w:val="20"/>
              </w:rPr>
              <w:t>–</w:t>
            </w:r>
            <w:r w:rsidRPr="0040135E">
              <w:rPr>
                <w:rFonts w:cstheme="minorHAnsi"/>
                <w:sz w:val="20"/>
                <w:szCs w:val="20"/>
              </w:rPr>
              <w:t xml:space="preserve"> upadek komunizmu w Europie Wschodniej</w:t>
            </w:r>
          </w:p>
          <w:p w14:paraId="6FBD0FE0" w14:textId="77777777" w:rsidR="004174EA" w:rsidRPr="0040135E" w:rsidRDefault="004174EA" w:rsidP="004174EA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C98DB3" w14:textId="07432818" w:rsidR="004174EA" w:rsidRPr="0040135E" w:rsidRDefault="004174EA" w:rsidP="004174EA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1EBD0" w14:textId="38BDD6F2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Jesień Narodów</w:t>
            </w:r>
          </w:p>
          <w:p w14:paraId="31104CF4" w14:textId="308C4184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upadek muru berlińskiego (XI 1989), aksamitną rewolucję (XI 1989)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, konferencję „dwa plus cztery” (X 1990)</w:t>
            </w:r>
          </w:p>
          <w:p w14:paraId="64F79694" w14:textId="0FBA416B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Helmuta Kohla, Václ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va Havla</w:t>
            </w:r>
          </w:p>
          <w:p w14:paraId="28AB1329" w14:textId="776C5EE3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znaczenie miał upadek muru berlińskiego</w:t>
            </w:r>
          </w:p>
          <w:p w14:paraId="45E83A8F" w14:textId="13813370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podaje przyczyny upadku komunizmu w Europie Środkowo-Wschodniej</w:t>
            </w:r>
          </w:p>
          <w:p w14:paraId="3C4DDAB4" w14:textId="5E9F04A9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polityczne i gospodarcze skutki zjednoczenia Niemiec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563B4" w14:textId="3769C035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aksamitna rewolucja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2A1D41B" w14:textId="1582B159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przejęcie władzy przez opozycję na Węgrzech (X 1989), powstanie w Bukareszcie (XII 1989),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ratyfikowanie traktatu zjednoczeniowego Niemiec (3 X 1990),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zwycięstwo opozycji w Bułgarii (1991),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dział Czechosłowacji (1 I 1993)</w:t>
            </w:r>
          </w:p>
          <w:p w14:paraId="250EC2B1" w14:textId="12D48D49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zmiany na mapie politycznej Europy, do których doszło na przełomie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lat 80. i 90.</w:t>
            </w:r>
          </w:p>
          <w:p w14:paraId="0BD80F9C" w14:textId="51DA50AA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Ericha Honeckera, Vladimíra Mečiara, Václava Klausa,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Nicolae Ceauşescu</w:t>
            </w:r>
          </w:p>
          <w:p w14:paraId="7ADB7AEE" w14:textId="3F555F7A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zjednoczenia Niemiec </w:t>
            </w:r>
          </w:p>
          <w:p w14:paraId="50CA5E29" w14:textId="493C9D5E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i skutki aksamitnej rewolucji w Czechosłowacji</w:t>
            </w:r>
          </w:p>
          <w:p w14:paraId="7E8B3776" w14:textId="356DF504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wydarzenia, które złożyły się na Jesień Narodów</w:t>
            </w:r>
          </w:p>
          <w:p w14:paraId="11CBFA98" w14:textId="7AE54681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7426E" w14:textId="73409D4F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Komitety Helsińskie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D320538" w14:textId="319325CC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Aktu końcowego KBWE (1 IV 1975), ogłoszenie 10-punktowego planu zjednoczenia Niemiec (XI 1989),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306CAE" w:rsidRPr="0040135E">
              <w:rPr>
                <w:rFonts w:asciiTheme="minorHAnsi" w:hAnsiTheme="minorHAnsi" w:cstheme="minorHAnsi"/>
                <w:sz w:val="20"/>
                <w:szCs w:val="20"/>
              </w:rPr>
              <w:t>demokratyczn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306CA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wybor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 Czechosłowacji (8 VI 1990),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podpisanie układu o zj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ednoczeniu Niemiec (12 IX 1990)</w:t>
            </w:r>
          </w:p>
          <w:p w14:paraId="17989367" w14:textId="751DC9B0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Egona Krenza, Gustáva Husáka, Todora Żiwkowa, Jánosa Kádára</w:t>
            </w:r>
          </w:p>
          <w:p w14:paraId="62A482FD" w14:textId="12CF6930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miało podpisanie Aktu końcowego KBWE</w:t>
            </w:r>
          </w:p>
          <w:p w14:paraId="5C421400" w14:textId="3A0320D8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przemian politycznych w Rumunii, Bułgarii, Albanii i na Węgrzech</w:t>
            </w:r>
          </w:p>
          <w:p w14:paraId="59594C78" w14:textId="04ACF951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0329E" w14:textId="2A6C583A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powołanie Karty 77 (1977),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zniesienie ograniczeń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 podróżowaniu z NRD do RFN (XI 1989),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protesty w Ti</w:t>
            </w:r>
            <w:r w:rsidR="00605D5B" w:rsidRPr="001F7265">
              <w:rPr>
                <w:rFonts w:asciiTheme="minorHAnsi" w:hAnsiTheme="minorHAnsi" w:cstheme="minorHAnsi"/>
                <w:sz w:val="20"/>
                <w:szCs w:val="20"/>
              </w:rPr>
              <w:t>mi</w:t>
            </w:r>
            <w:r w:rsidR="001F7265" w:rsidRPr="00767C0E">
              <w:rPr>
                <w:rFonts w:asciiTheme="minorHAnsi" w:hAnsiTheme="minorHAnsi" w:cstheme="minorHAnsi"/>
                <w:bCs/>
                <w:color w:val="202122"/>
                <w:sz w:val="20"/>
                <w:szCs w:val="20"/>
                <w:shd w:val="clear" w:color="auto" w:fill="FFFFFF"/>
              </w:rPr>
              <w:t>ș</w:t>
            </w:r>
            <w:r w:rsidR="00605D5B" w:rsidRPr="001F726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arze (XII 1989),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unię walutową i gospodarczą NRD i RFN (V 1990), przejęcia władzy przez demokratyczną opozycję w Albanii (1992)</w:t>
            </w:r>
          </w:p>
          <w:p w14:paraId="7499514F" w14:textId="12369074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Sali Berisha</w:t>
            </w:r>
          </w:p>
          <w:p w14:paraId="435A8F97" w14:textId="6849AA24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gospodarczą Niemiec po zjednoczeniu</w:t>
            </w:r>
          </w:p>
          <w:p w14:paraId="51D77AB9" w14:textId="5250622B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DC45" w14:textId="6D111B37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 skutki Jesieni Narodów</w:t>
            </w:r>
          </w:p>
          <w:p w14:paraId="528BF0F5" w14:textId="77777777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F3265" w:rsidRPr="0040135E" w14:paraId="1E744B21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1BE2" w14:textId="791B6540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Rozpad ZSRS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2366" w14:textId="77777777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Upadek ZSRS</w:t>
            </w:r>
          </w:p>
          <w:p w14:paraId="07A1BC00" w14:textId="14331803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Republiki nadbałtyckie</w:t>
            </w:r>
          </w:p>
          <w:p w14:paraId="62B60B76" w14:textId="655F588F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Rosja po upadku ZSRS</w:t>
            </w:r>
          </w:p>
          <w:p w14:paraId="4A0B29DF" w14:textId="2B0AE987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Konflikty w byłym ZSRS</w:t>
            </w:r>
          </w:p>
          <w:p w14:paraId="7CE2A84C" w14:textId="398F505F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Wojny czeczeńskie</w:t>
            </w:r>
          </w:p>
          <w:p w14:paraId="1E5F642C" w14:textId="7D243CC8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Gruzja</w:t>
            </w:r>
          </w:p>
          <w:p w14:paraId="4C92A980" w14:textId="3E5A2334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Ukraina</w:t>
            </w:r>
          </w:p>
          <w:p w14:paraId="2BEF42B6" w14:textId="77777777" w:rsidR="00BF3265" w:rsidRPr="0040135E" w:rsidRDefault="00BF3265" w:rsidP="00BF3265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23E514" w14:textId="1610EA24" w:rsidR="00BF3265" w:rsidRPr="0040135E" w:rsidRDefault="00BF3265" w:rsidP="00BF3265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8938C" w14:textId="1E49DBCE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Wspólnota Niepodległych Państw</w:t>
            </w:r>
          </w:p>
          <w:p w14:paraId="262104ED" w14:textId="444DFBA6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Wspólnoty Niepodległych Państw (8 XII 1991), rozwiązanie ZSRS (26 XII 1991)</w:t>
            </w:r>
          </w:p>
          <w:p w14:paraId="1997EB73" w14:textId="7EBBF414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Borysa Jelcyna, Władimira Putina</w:t>
            </w:r>
          </w:p>
          <w:p w14:paraId="559799A9" w14:textId="0B8FAF3C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okoliczności, w jakich doszło do rozpadu ZSRS</w:t>
            </w:r>
          </w:p>
          <w:p w14:paraId="39645879" w14:textId="22424FF7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Rosja buduje dążenia imperialistyczne i chęć dominacji na terenie dawnego ZSRS</w:t>
            </w:r>
          </w:p>
          <w:p w14:paraId="3317E52B" w14:textId="2DEC2C03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D88D" w14:textId="155C379A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rewolucja róż, pomarańczowa rewolucja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01BE75EA" w14:textId="29665CC8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ogłoszenie niepodległości przez Litwę (11 III 1991), spotkanie w Białowieży (8 XII 1991), objęcie funkcji prezydenta Federacji Rosyjskiej przez W. Putina (2000), rewolucję róż (2003), pomarańczową rewolucję (2004/2005), Euromajdan (2014)</w:t>
            </w:r>
          </w:p>
          <w:p w14:paraId="02BE3993" w14:textId="5900DDB1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 powstałe w wyniku rozpadu bloku komunistycznego i ZSRS</w:t>
            </w:r>
          </w:p>
          <w:p w14:paraId="56B36C48" w14:textId="07A9736A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Dmitrija Miedwiediewa, Alaksandra Łukaszenki, Wiktora Janukowycza, Wiktora Juszczenki</w:t>
            </w:r>
          </w:p>
          <w:p w14:paraId="0A3F2295" w14:textId="0ABD5738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polityczną i gospodarczą w Rosji po upadku ZSRS</w:t>
            </w:r>
          </w:p>
          <w:p w14:paraId="552D0BDE" w14:textId="1CC7AB2E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konfliktów o podłożu etnicznym, religijnym lub politycznym na obszarze byłego ZSRS</w:t>
            </w:r>
          </w:p>
          <w:p w14:paraId="36BF5F3D" w14:textId="77777777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6AE5" w14:textId="29A2BB2B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pucz Janajewa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0C16A8C3" w14:textId="4779FAA8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pucz Janajewa (VIII 1991), przejęcia władzy w Białorusi przez A. Łukaszenkę (1994), I wojnę czeczeńską (1994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1996), II wojnę czeczeńską (1999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2009),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wstąpienie Litwy, Łotwy i Estonii do NATO (2004),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aneksję Krymu przez Rosję (2014), rozpoczęcie walk na wschodzie Ukrainy (2014)</w:t>
            </w:r>
          </w:p>
          <w:p w14:paraId="5C5504F3" w14:textId="7EF8760F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miejsca konfliktów w byłym ZSRS</w:t>
            </w:r>
          </w:p>
          <w:p w14:paraId="44ABBC63" w14:textId="2D91D0B4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Giennadija Janajewa, Stanislausa Szuszkiewicza, Łeonida Krawczuka, Eduarda Szewardnadze, Micheila Saakaszwili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Leonida Kuczmy</w:t>
            </w:r>
          </w:p>
          <w:p w14:paraId="09A5D633" w14:textId="4E0062C8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reakcję republik sowieckich na reformy i zmiany polityczne wprowadzone przez M. Gorbaczowa</w:t>
            </w:r>
          </w:p>
          <w:p w14:paraId="22E7D383" w14:textId="7FDA60E1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przemiany polityczne w Ukrainie i ich konsekwencje</w:t>
            </w:r>
          </w:p>
          <w:p w14:paraId="32AA06C8" w14:textId="06F01698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przyczyny i skutki </w:t>
            </w:r>
            <w:r w:rsidR="00AB7F44">
              <w:rPr>
                <w:rFonts w:asciiTheme="minorHAnsi" w:hAnsiTheme="minorHAnsi" w:cstheme="minorHAnsi"/>
                <w:sz w:val="20"/>
                <w:szCs w:val="20"/>
              </w:rPr>
              <w:t xml:space="preserve">aneksji Krymu 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w 2014 r.</w:t>
            </w:r>
          </w:p>
          <w:p w14:paraId="66B57EF9" w14:textId="77777777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2997" w14:textId="238C629D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wojnę o Osetię Południową (2008),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powsta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nie Unii Euroazjatyckiej (2014)</w:t>
            </w:r>
          </w:p>
          <w:p w14:paraId="37FE3D58" w14:textId="5BAFE299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Szamila Basajewa, Ramzana Kadyrowa, Zwiada Gamsachurdii</w:t>
            </w:r>
          </w:p>
          <w:p w14:paraId="25ECB1CE" w14:textId="0594DEF4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elity partyjne ZSRS zareagowały na reformy i zmiany polityczne wprowadzone przez M. Gorbaczowa</w:t>
            </w:r>
          </w:p>
          <w:p w14:paraId="3CE2F161" w14:textId="3B39E22D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wojen czeczeńskich</w:t>
            </w:r>
          </w:p>
          <w:p w14:paraId="6952F95E" w14:textId="36A6A048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wojny czeczeńskie zmieniły sposoby prowadzenia konfliktów zbrojnych </w:t>
            </w:r>
          </w:p>
          <w:p w14:paraId="30391B05" w14:textId="315FAC05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polityczną Gruzji po odzyskaniu niepodległości</w:t>
            </w:r>
          </w:p>
          <w:p w14:paraId="5BD5122A" w14:textId="77777777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E961" w14:textId="3E5708B1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sytuację polityczną i gospodarczą Rosji za rządów B. Jelcyna i W. Putina</w:t>
            </w:r>
          </w:p>
          <w:p w14:paraId="79D43B1D" w14:textId="7F3CD6FF" w:rsidR="007C72B2" w:rsidRPr="0040135E" w:rsidRDefault="007C72B2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perspektywy zagrożenia pokoju we współczesnym świecie</w:t>
            </w:r>
          </w:p>
          <w:p w14:paraId="1826AAD4" w14:textId="77777777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01F0" w:rsidRPr="0040135E" w14:paraId="274167B1" w14:textId="77777777" w:rsidTr="00046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5BFC" w14:textId="50D15D3C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Europa na przełomie XX i XXI 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E05F" w14:textId="77777777"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Nowa rzeczywistość na świecie</w:t>
            </w:r>
          </w:p>
          <w:p w14:paraId="4C967AB2" w14:textId="1C96E28C"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Rozpad Jugosławii</w:t>
            </w:r>
          </w:p>
          <w:p w14:paraId="43EDE4DE" w14:textId="664B4504"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 w Kosowie</w:t>
            </w:r>
          </w:p>
          <w:p w14:paraId="1871E933" w14:textId="5C413DF2"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Integracja europejska</w:t>
            </w:r>
          </w:p>
          <w:p w14:paraId="650C071E" w14:textId="144358E5"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Partnerstwo dla pokoju</w:t>
            </w:r>
          </w:p>
          <w:p w14:paraId="1979EF94" w14:textId="3BABD235"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Działania NATO po 1989 r.</w:t>
            </w:r>
          </w:p>
          <w:p w14:paraId="0F511056" w14:textId="77777777" w:rsidR="003901F0" w:rsidRPr="0040135E" w:rsidRDefault="003901F0" w:rsidP="003901F0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575388" w14:textId="4AABD40D" w:rsidR="003901F0" w:rsidRPr="0040135E" w:rsidRDefault="003901F0" w:rsidP="003901F0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4162C" w14:textId="2BF55614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Trójkąt Weimarski,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Grupa</w:t>
            </w:r>
            <w:r w:rsidR="00605D5B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Wyszehradzka</w:t>
            </w:r>
          </w:p>
          <w:p w14:paraId="5CA380FB" w14:textId="7DF406B1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Trójkąta Weimarskiego i Grupy Wyszehradzkiej (1991), podpisanie Traktatu o Unii Europejskiej (1992),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wejście Polski, Czech i Węgier do NATO (1999),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wejście Czech, Estonii, Litwy, Łotwy, Polski, Słowacji, Słowen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ii i Węgier do UE (2004)</w:t>
            </w:r>
          </w:p>
          <w:p w14:paraId="06C2A7FF" w14:textId="15B1B4CE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europejskich porozumień o charakterze regionalnym</w:t>
            </w:r>
          </w:p>
          <w:p w14:paraId="47C9A43A" w14:textId="5D720A17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przed jakimi wyzwaniami stanęła Europa w latach 90.</w:t>
            </w:r>
          </w:p>
          <w:p w14:paraId="362C5D27" w14:textId="4C557D8A"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95A42" w14:textId="1B7FF8E9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brexit</w:t>
            </w:r>
          </w:p>
          <w:p w14:paraId="5655CB56" w14:textId="2381C74E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wycofanie wojsk 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sowiec</w:t>
            </w:r>
            <w:r w:rsidR="00306CA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kich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z Węgier i Czechosłowacji (1991), z Polski i państw bałtyckich (1993) oraz Niemiec (1994),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podpisanie Środkowoeuropejskiego Porozumienia o Wolnym Handlu (1992), porozumienie pokojowe w Dayton (XI 1995), zawarcie układu z Schengen (1995),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przyjęcie traktatu lizbońskiego (2007), brexit (2020)</w:t>
            </w:r>
          </w:p>
          <w:p w14:paraId="34667FAE" w14:textId="3F57CBCD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państwa członkowskie UE i NATO </w:t>
            </w:r>
          </w:p>
          <w:p w14:paraId="5B3CFD17" w14:textId="21E76AB0"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Billa Clintona</w:t>
            </w:r>
          </w:p>
          <w:p w14:paraId="1AE89BEE" w14:textId="5C7840C4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integracji europejskiej w końcu XX i na początku XXI w.</w:t>
            </w:r>
          </w:p>
          <w:p w14:paraId="768FAEF5" w14:textId="0C598F4D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B03C6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przyczyny i skutki wojny domowej w Jugosławii</w:t>
            </w:r>
          </w:p>
          <w:p w14:paraId="0137EABD" w14:textId="62DB2642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B03C6" w:rsidRPr="00CB03C6">
              <w:rPr>
                <w:rFonts w:asciiTheme="minorHAnsi" w:hAnsiTheme="minorHAnsi" w:cstheme="minorHAnsi"/>
                <w:sz w:val="20"/>
                <w:szCs w:val="20"/>
              </w:rPr>
              <w:t xml:space="preserve">przedstawia 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>proces rozszerzania się Unii Europejskiej</w:t>
            </w:r>
          </w:p>
          <w:p w14:paraId="5EFE655A" w14:textId="77777777"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B05D6" w14:textId="2E296016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Partnerstwo dla </w:t>
            </w:r>
            <w:r w:rsidR="006A24F1">
              <w:rPr>
                <w:rFonts w:asciiTheme="minorHAnsi" w:hAnsiTheme="minorHAnsi" w:cstheme="minorHAnsi"/>
                <w:i/>
                <w:sz w:val="20"/>
                <w:szCs w:val="20"/>
              </w:rPr>
              <w:t>P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okoju </w:t>
            </w:r>
          </w:p>
          <w:p w14:paraId="0621F36A" w14:textId="5B30E8AF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układy START I (1991) i START II (1993), wojnę w Słowenii (1991), wojnę serbsko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chorwacką (1991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1992), wojnę w Bośni i Hercegowinie (1992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1995),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ogłoszenie Partnerstwa dla </w:t>
            </w:r>
            <w:r w:rsidR="006A24F1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okoju (1994), masakrę w Srebrenicy (VII 1995)</w:t>
            </w:r>
          </w:p>
          <w:p w14:paraId="5F4BD208" w14:textId="1A250263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które powstały w wyniku wojny domowej w Jugosławii</w:t>
            </w:r>
          </w:p>
          <w:p w14:paraId="7AC554F2" w14:textId="04B2B833"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Ratko Mladicia, Radovana Karadžicia, Slobodana Miloševicia</w:t>
            </w:r>
          </w:p>
          <w:p w14:paraId="11DC4C60" w14:textId="57511E78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masakra w Srebrenicy stała się jednym z symboli okrucieństwa wojny domowej w Jugosławii</w:t>
            </w:r>
          </w:p>
          <w:p w14:paraId="4B6AAC22" w14:textId="5E0AC64C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etapy wojny domowej w Jugosławii</w:t>
            </w:r>
          </w:p>
          <w:p w14:paraId="6498B29C" w14:textId="5E66303E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program Partnerstwo dla pokoju i jakie były jego skutki</w:t>
            </w:r>
          </w:p>
          <w:p w14:paraId="6A85F38F" w14:textId="1155A42D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działania NATO po 1989 r.</w:t>
            </w:r>
          </w:p>
          <w:p w14:paraId="608312C6" w14:textId="77777777"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9365B" w14:textId="1D880A2C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deklaracji o nowych zasadach bezpieczeństwa (1992), podpisanie Traktatu o otwartych przestworzach (1992),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podpisanie Traktatu o konwencjonalnych siłach zbrojnych w Europie (1992), oderwanie się Czarnogóry (2006) i Kosowa (2008) od Serbii</w:t>
            </w:r>
          </w:p>
          <w:p w14:paraId="6DC340F1" w14:textId="06FAF9D4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proces redukcji broni konwencjonalnej w latach 90.</w:t>
            </w:r>
          </w:p>
          <w:p w14:paraId="05202E1E" w14:textId="654EE433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rozpadu Jugosławii i jego konsekwencje</w:t>
            </w:r>
          </w:p>
          <w:p w14:paraId="1F74110B" w14:textId="77777777"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9804" w14:textId="1E955C7C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funkcjonowania UE i NATO</w:t>
            </w:r>
          </w:p>
          <w:p w14:paraId="42BEA80A" w14:textId="6309C05C" w:rsidR="007C72B2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w jaki sposób Europa radzi sobie z wyzwaniami przełomu wieków</w:t>
            </w:r>
          </w:p>
        </w:tc>
      </w:tr>
      <w:tr w:rsidR="007C44D7" w:rsidRPr="0040135E" w14:paraId="3896AABE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AA6C" w14:textId="62D36CB9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Świat u progu XXI w.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8162" w14:textId="77777777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Bliski Wschód</w:t>
            </w:r>
          </w:p>
          <w:p w14:paraId="512A71AE" w14:textId="424183D6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Irak</w:t>
            </w:r>
          </w:p>
          <w:p w14:paraId="6430EBEB" w14:textId="77777777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Kurdowie</w:t>
            </w:r>
          </w:p>
          <w:p w14:paraId="6457FB52" w14:textId="7F6E84C7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USA w latach 90. XX w.</w:t>
            </w:r>
          </w:p>
          <w:p w14:paraId="35E38239" w14:textId="5442564C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Przemiany w Chinach</w:t>
            </w:r>
          </w:p>
          <w:p w14:paraId="7407994C" w14:textId="3D5BA582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Tygrysy azjatyckie</w:t>
            </w:r>
          </w:p>
          <w:p w14:paraId="6290FB95" w14:textId="68664AA4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Arabska Wiosna Ludów</w:t>
            </w:r>
          </w:p>
          <w:p w14:paraId="6F107072" w14:textId="291DDA5F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Konflikty w Afryce</w:t>
            </w:r>
          </w:p>
          <w:p w14:paraId="641000E7" w14:textId="0B4ECEC8" w:rsidR="007C44D7" w:rsidRPr="0040135E" w:rsidRDefault="007C44D7" w:rsidP="00FB54A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Wojna z terroryzmem</w:t>
            </w:r>
          </w:p>
          <w:p w14:paraId="443BBECE" w14:textId="3C5618CF" w:rsidR="007C44D7" w:rsidRPr="0040135E" w:rsidRDefault="007C44D7" w:rsidP="007C44D7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2689" w14:textId="1D217901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neokolonializm</w:t>
            </w:r>
          </w:p>
          <w:p w14:paraId="7EB028C9" w14:textId="082575EC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zamachy z 11 września (2001)</w:t>
            </w:r>
          </w:p>
          <w:p w14:paraId="58141E14" w14:textId="202992D0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Baracka Obamy,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Osamy bin Ladena</w:t>
            </w:r>
          </w:p>
          <w:p w14:paraId="3E6D7DBF" w14:textId="75F1F240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pozycję na świecie zajmowały USA po zakończeniu zimnej wojny</w:t>
            </w:r>
          </w:p>
          <w:p w14:paraId="3E030538" w14:textId="5DE78665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zamachy z 11 września 2001 r. zmieniły sytuację międzynarodową na świecie</w:t>
            </w:r>
          </w:p>
          <w:p w14:paraId="4313ABCB" w14:textId="18555109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3654" w14:textId="65802BC2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operacja „Pustynna </w:t>
            </w:r>
            <w:r w:rsidR="006A24F1">
              <w:rPr>
                <w:rFonts w:asciiTheme="minorHAnsi" w:hAnsiTheme="minorHAnsi" w:cstheme="minorHAnsi"/>
                <w:i/>
                <w:sz w:val="20"/>
                <w:szCs w:val="20"/>
              </w:rPr>
              <w:t>B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urza”, operacja „Iracka </w:t>
            </w:r>
            <w:r w:rsidR="006A24F1">
              <w:rPr>
                <w:rFonts w:asciiTheme="minorHAnsi" w:hAnsiTheme="minorHAnsi" w:cstheme="minorHAnsi"/>
                <w:i/>
                <w:sz w:val="20"/>
                <w:szCs w:val="20"/>
              </w:rPr>
              <w:t>W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olność”, Arabska Wiosna Ludów, talibowie</w:t>
            </w:r>
          </w:p>
          <w:p w14:paraId="7BFC001E" w14:textId="7E8FA0B9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protesty na placu Tiananmen (1989),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 wojnę w Zatoce Perskiej (1990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1991), II wojnę w Zatoce Perskiej (2003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2005), 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rabską Wiosnę Ludów (2010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2013)</w:t>
            </w:r>
          </w:p>
          <w:p w14:paraId="6C1F5144" w14:textId="6C4ACBC1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Jasira Arafata, Saddama Husajna, Billa Clintona, Denga Xiaopinga, Nelsona Mandel</w:t>
            </w:r>
            <w:r w:rsidR="00CB03C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George’a W. Busha</w:t>
            </w:r>
            <w:r w:rsidR="006A24F1">
              <w:rPr>
                <w:rFonts w:asciiTheme="minorHAnsi" w:hAnsiTheme="minorHAnsi" w:cstheme="minorHAnsi"/>
                <w:sz w:val="20"/>
                <w:szCs w:val="20"/>
              </w:rPr>
              <w:t xml:space="preserve"> (juniora)</w:t>
            </w:r>
          </w:p>
          <w:p w14:paraId="519EF2F6" w14:textId="4DDD7079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wojen w Zatoce Perskiej</w:t>
            </w:r>
          </w:p>
          <w:p w14:paraId="3F377BC7" w14:textId="4330AB6C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arabskiej Wiosny Ludów</w:t>
            </w:r>
          </w:p>
          <w:p w14:paraId="35820F7E" w14:textId="3D2D236E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Chiny stały się drugą po USA gospodarką na świecie</w:t>
            </w:r>
          </w:p>
          <w:p w14:paraId="64B2651C" w14:textId="77777777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32BB" w14:textId="44FE6592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azjatyckie tygrysy pierwszej generacji, tygrysy azjatyckie drugiej generacji, dżihad, szariat</w:t>
            </w:r>
          </w:p>
          <w:p w14:paraId="653C2798" w14:textId="292E9870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zniesienie apartheidu w RPA (1994),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powstanie Autonomii Palestyńskiej (1995), wycofanie wojsk amerykańskich z Iraku (2011), zabicie O</w:t>
            </w:r>
            <w:r w:rsidR="006A24F1">
              <w:rPr>
                <w:rFonts w:asciiTheme="minorHAnsi" w:hAnsiTheme="minorHAnsi" w:cstheme="minorHAnsi"/>
                <w:sz w:val="20"/>
                <w:szCs w:val="20"/>
              </w:rPr>
              <w:t>samy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bin Ladena (2011)</w:t>
            </w:r>
          </w:p>
          <w:p w14:paraId="3F6207D2" w14:textId="763D8254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Mahmuda Abbasa,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Mu’ammara al-Kaddafiego,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Frederika Willema do Klerka</w:t>
            </w:r>
          </w:p>
          <w:p w14:paraId="2ED2CD2B" w14:textId="30BDCE79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losy konfliktu izraelsko-palestyńskiego w XXI w.</w:t>
            </w:r>
          </w:p>
          <w:p w14:paraId="0A78DE34" w14:textId="7CA6B878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co legło u podstaw sukcesów gospodarczych tzw. azjatyckich tygrysów</w:t>
            </w:r>
          </w:p>
          <w:p w14:paraId="7A3FEC0A" w14:textId="22FFBC7F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przemian społeczno-gospodarczych w Chinach i jego skutki</w:t>
            </w:r>
          </w:p>
          <w:p w14:paraId="28F17F5E" w14:textId="47EF1300"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problemy państw afrykańskich na przełomie XX i XXI w.</w:t>
            </w:r>
          </w:p>
          <w:p w14:paraId="1FADE0F2" w14:textId="39B8D00D"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doszło do zakończenia polityki apartheidu w RPA</w:t>
            </w:r>
          </w:p>
          <w:p w14:paraId="20267579" w14:textId="02124F87"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walki z międzynarodowym terroryzmem</w:t>
            </w:r>
          </w:p>
          <w:p w14:paraId="2ADDBF43" w14:textId="77777777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55F3" w14:textId="702990F6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operacja „Anakonda”, ISIS</w:t>
            </w:r>
            <w:r w:rsidR="00306CA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Państwo Islamskie</w:t>
            </w:r>
            <w:r w:rsidR="00306CAE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EEF13BB" w14:textId="111EBEAB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wojnę domową w Rwandzie (1990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1993),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II intifadę (2000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2004), zamach w madryckim metrze (2004), zamach w Londynie (2005), funkcjonowanie ISIS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Państwa Islamskiego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(2014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2019)</w:t>
            </w:r>
          </w:p>
          <w:p w14:paraId="6591E0F1" w14:textId="6385723F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Normana Schwarzkopfa, Hu Yaobanga, Hosniego Mubaraka,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Baszara al-Asada,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Paula Kagame, Abu Bakr al-Baghdadiego</w:t>
            </w:r>
          </w:p>
          <w:p w14:paraId="125F9315" w14:textId="117CC9B5"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 problem kurdyjski we współczesnym świecie</w:t>
            </w:r>
          </w:p>
          <w:p w14:paraId="758BBBCA" w14:textId="7B52F107"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konfliktów w Afryce w latach 90. XX w. </w:t>
            </w:r>
          </w:p>
          <w:p w14:paraId="46B91041" w14:textId="37F5964D"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był cel działalności Państwa Islamskiego</w:t>
            </w:r>
          </w:p>
          <w:p w14:paraId="17FF29E2" w14:textId="77777777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6475" w14:textId="6393CC15"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polityczną i militarną rolę USA w XXI w.</w:t>
            </w:r>
          </w:p>
          <w:p w14:paraId="55191C6A" w14:textId="38091FBD" w:rsidR="007C72B2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wpływ terroryzmu na współczesny świat</w:t>
            </w:r>
          </w:p>
          <w:p w14:paraId="79A40FAB" w14:textId="72CDE52D" w:rsidR="007C72B2" w:rsidRPr="0040135E" w:rsidRDefault="007C72B2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perspektywy zagrożenia pokoju we współczesnym świecie</w:t>
            </w:r>
          </w:p>
          <w:p w14:paraId="32F693F3" w14:textId="5D439882" w:rsidR="007C72B2" w:rsidRPr="0040135E" w:rsidRDefault="007C72B2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1D83" w:rsidRPr="0040135E" w14:paraId="4ACB354D" w14:textId="77777777" w:rsidTr="00046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0912" w14:textId="330ABDB0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Przemiany gospodarcze i cywilizacyjne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A70E" w14:textId="77777777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Rozwój komputeryzacji i internetu</w:t>
            </w:r>
          </w:p>
          <w:p w14:paraId="17A3AC04" w14:textId="6755EC6E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Rozwój telekomunikacji</w:t>
            </w:r>
          </w:p>
          <w:p w14:paraId="7D0AC674" w14:textId="53DF3E39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Globalizacja</w:t>
            </w:r>
          </w:p>
          <w:p w14:paraId="7519D2DA" w14:textId="77777777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Amerykanizacja</w:t>
            </w:r>
          </w:p>
          <w:p w14:paraId="7ABAE6B5" w14:textId="77777777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i westernizacja świata</w:t>
            </w:r>
          </w:p>
          <w:p w14:paraId="553A5D1F" w14:textId="0AE88DAD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Problemy demograficzne</w:t>
            </w:r>
          </w:p>
          <w:p w14:paraId="66F3A5CC" w14:textId="77777777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Migracje</w:t>
            </w:r>
          </w:p>
          <w:p w14:paraId="52225F6C" w14:textId="6823E138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Zagrożenia zdrowotne</w:t>
            </w:r>
          </w:p>
          <w:p w14:paraId="0544C1B8" w14:textId="6E8DE941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Zagrożenia ekologiczne</w:t>
            </w:r>
          </w:p>
          <w:p w14:paraId="22241220" w14:textId="52560D16" w:rsidR="00AB1D83" w:rsidRPr="0040135E" w:rsidRDefault="00AB1D83" w:rsidP="00FB54A7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Przemiany obyczajowe i kulturowe</w:t>
            </w:r>
          </w:p>
          <w:p w14:paraId="1A77FBFA" w14:textId="099965E5" w:rsidR="00AB1D83" w:rsidRPr="0040135E" w:rsidRDefault="00AB1D83" w:rsidP="00AB1D83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CC5E" w14:textId="511374E5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internet, media społecznościowe, cyberprzemoc, globalizacja</w:t>
            </w:r>
          </w:p>
          <w:p w14:paraId="48692025" w14:textId="727849DC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kryzys migracyjny (2015)</w:t>
            </w:r>
          </w:p>
          <w:p w14:paraId="14421F0D" w14:textId="0BB66081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współczesność wywarła rewolucja elektroniczno-informatyczna</w:t>
            </w:r>
          </w:p>
          <w:p w14:paraId="67C5D79A" w14:textId="6EA0F7C6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zjawisko globalizacji</w:t>
            </w:r>
          </w:p>
          <w:p w14:paraId="157C97F1" w14:textId="304E48A3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i skutki migracji ludności do państw zachodnich</w:t>
            </w:r>
          </w:p>
          <w:p w14:paraId="080A722D" w14:textId="604D65AA" w:rsidR="00AB1D83" w:rsidRPr="0040135E" w:rsidRDefault="00AB1D83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A2BD9" w14:textId="464569A9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komputeryzacja, telefonia komórkowa, społeczeństwo konsumpcyjne, subkultury młodzieżowe</w:t>
            </w:r>
          </w:p>
          <w:p w14:paraId="14510B59" w14:textId="6FF34711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początek komercyjnego wykorzystania internetu (1991)</w:t>
            </w:r>
          </w:p>
          <w:p w14:paraId="77BEF1E8" w14:textId="375EC85A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479B6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rolę, jaką we współczesnym świecie 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odgrywają</w:t>
            </w:r>
            <w:r w:rsidR="00306CA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>internet i media społecznościowe</w:t>
            </w:r>
          </w:p>
          <w:p w14:paraId="44D77283" w14:textId="4A38E86E" w:rsidR="007479B6" w:rsidRPr="0040135E" w:rsidRDefault="00C61A64" w:rsidP="007479B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479B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nowe techniki masowej komunikacji społecznej</w:t>
            </w:r>
          </w:p>
          <w:p w14:paraId="73534D0F" w14:textId="0439A599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zjawiska, które wpłynęły na rozwój procesu globalizacji</w:t>
            </w:r>
          </w:p>
          <w:p w14:paraId="1BB48906" w14:textId="329285B2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kluczowe problemy demograficzne współczesnego świata</w:t>
            </w:r>
          </w:p>
          <w:p w14:paraId="13CADF59" w14:textId="77777777" w:rsidR="00AB1D83" w:rsidRPr="0040135E" w:rsidRDefault="00AB1D83" w:rsidP="007479B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CD184" w14:textId="3A1FD076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hakerzy, globalna wioska, alterglobaliści, antyglobaliści, amerykanizacja, westernizacja, popkultura</w:t>
            </w:r>
          </w:p>
          <w:p w14:paraId="0C2E6429" w14:textId="718D0DB0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pierwsze zastosowanie telefonu komórkowego (1973), protokół z Kioto (1997) </w:t>
            </w:r>
          </w:p>
          <w:p w14:paraId="4A7B2FD0" w14:textId="4B531C70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migracje we współczesnym świecie</w:t>
            </w:r>
          </w:p>
          <w:p w14:paraId="03849397" w14:textId="4E76C622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wady i zalety postępującej urbanizacji</w:t>
            </w:r>
          </w:p>
          <w:p w14:paraId="101EB50A" w14:textId="3D9BF133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polegają procesy amerykanizacji i westernizacji współczesnego świata</w:t>
            </w:r>
          </w:p>
          <w:p w14:paraId="4E107ECB" w14:textId="22810C1E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największe zagrożenia zdrowotne i ekologiczne XXI w.</w:t>
            </w:r>
          </w:p>
          <w:p w14:paraId="68E7193E" w14:textId="77777777" w:rsidR="00AB1D83" w:rsidRPr="0040135E" w:rsidRDefault="00AB1D83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57CEA" w14:textId="4BBAA587" w:rsidR="00AB1D83" w:rsidRPr="00E86199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8619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– stosuje </w:t>
            </w:r>
            <w:r w:rsidR="003613FA" w:rsidRPr="00E8619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pojęcia:</w:t>
            </w:r>
            <w:r w:rsidRPr="00E8619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E86199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happening, performance, graffiti, street art, mural</w:t>
            </w:r>
          </w:p>
          <w:p w14:paraId="4C85DAAC" w14:textId="526D0296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pierwsze komputery osobiste (1974)</w:t>
            </w:r>
          </w:p>
          <w:p w14:paraId="4622E521" w14:textId="77777777" w:rsidR="00AB1D83" w:rsidRPr="0040135E" w:rsidRDefault="00AB1D83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Banksy’ego</w:t>
            </w:r>
          </w:p>
          <w:p w14:paraId="61BB395C" w14:textId="3B090677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argumenty zwolenników i przeciwników globalizacji</w:t>
            </w:r>
          </w:p>
          <w:p w14:paraId="0A56C359" w14:textId="6449D221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przemiany obyczajowe i kulturowe, jakie można zaobserwować we współczesnym świecie</w:t>
            </w:r>
          </w:p>
          <w:p w14:paraId="04C05D68" w14:textId="77777777" w:rsidR="00AB1D83" w:rsidRPr="0040135E" w:rsidRDefault="00AB1D83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8E4A" w14:textId="7F0F2017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znaczenie postępu technologicznego w rozwoju społeczeństw</w:t>
            </w:r>
          </w:p>
          <w:p w14:paraId="62CC1840" w14:textId="77777777" w:rsidR="00AB1D83" w:rsidRPr="0040135E" w:rsidRDefault="00AB1D83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52A74" w:rsidRPr="0040135E" w14:paraId="195CAA36" w14:textId="77777777" w:rsidTr="002D71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8423C2" w14:textId="028E533D" w:rsidR="00C52A74" w:rsidRPr="0040135E" w:rsidRDefault="00C52A74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VI. Polska i Polacy w epoce przemian</w:t>
            </w:r>
          </w:p>
        </w:tc>
      </w:tr>
      <w:tr w:rsidR="00B27002" w:rsidRPr="0040135E" w14:paraId="62A847A3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B875" w14:textId="1BBAEE36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Schyłek PRL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053E" w14:textId="7B4A68A3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po zniesieniu stanu wojennego</w:t>
            </w:r>
          </w:p>
          <w:p w14:paraId="5D8AE314" w14:textId="6460207F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Postawa Kościoła katolickiego</w:t>
            </w:r>
          </w:p>
          <w:p w14:paraId="34366203" w14:textId="2CE5FD51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Protesty 1988 r.</w:t>
            </w:r>
          </w:p>
          <w:p w14:paraId="255AEE93" w14:textId="3E4A53DE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lastRenderedPageBreak/>
              <w:t>Opozycja antykomunistyczna</w:t>
            </w:r>
          </w:p>
          <w:p w14:paraId="2C7F3CF1" w14:textId="5A52B5F0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Kultura alternatywna w latach 80.</w:t>
            </w:r>
          </w:p>
          <w:p w14:paraId="1A2FBD45" w14:textId="6F02DE24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Spotkania w Magdalence</w:t>
            </w:r>
          </w:p>
          <w:p w14:paraId="2851C497" w14:textId="347CC287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Debata Miodowicz–Wałęsa</w:t>
            </w:r>
          </w:p>
          <w:p w14:paraId="33E0A26A" w14:textId="6BE73541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Nieudane próby reform gospodarczych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B7360" w14:textId="024F05F9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pluralizm, wolny rynek </w:t>
            </w:r>
          </w:p>
          <w:p w14:paraId="00F6121B" w14:textId="2CA4DF6D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otrzymanie Pokojowej Nagrody Nobla przez L.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Wałęsę (1983), spotkania w Magdalence (1988)</w:t>
            </w:r>
          </w:p>
          <w:p w14:paraId="2AF378B9" w14:textId="5E6704BC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7479B6">
              <w:rPr>
                <w:rFonts w:asciiTheme="minorHAnsi" w:hAnsiTheme="minorHAnsi" w:cstheme="minorHAnsi"/>
                <w:sz w:val="20"/>
                <w:szCs w:val="20"/>
              </w:rPr>
              <w:t>identyfikuje postać Lecha Wałęsy</w:t>
            </w:r>
          </w:p>
          <w:p w14:paraId="34AFA65C" w14:textId="6C472F38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społeczno</w:t>
            </w:r>
            <w:r w:rsidR="000E308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polityczną w kraju po zniesieniu stanu wojennego</w:t>
            </w:r>
          </w:p>
          <w:p w14:paraId="4F97C681" w14:textId="01EB70F5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w 1988 r. doszło do robotniczych protestów </w:t>
            </w:r>
          </w:p>
          <w:p w14:paraId="4BC386D6" w14:textId="16C1D522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9B30" w14:textId="6F530849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Pomarańczowa Alternatywa</w:t>
            </w:r>
          </w:p>
          <w:p w14:paraId="71B5BA55" w14:textId="399AE063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etap reformy gospodarczej (1983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1985), II etap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reformy gospodarczej (1986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1990)</w:t>
            </w:r>
          </w:p>
          <w:p w14:paraId="63BA5453" w14:textId="059EFC07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Mieczysława Rakowskiego, Jerzego Popiełuszki</w:t>
            </w:r>
          </w:p>
          <w:p w14:paraId="6F7E2DE6" w14:textId="3F3745A6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protestów robotniczych i studenckich w 1988 r.</w:t>
            </w:r>
          </w:p>
          <w:p w14:paraId="56B3BB67" w14:textId="4677D87B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antykomunistyczny ruch happeningowy Pomarańczowej Alternatywy</w:t>
            </w:r>
          </w:p>
          <w:p w14:paraId="486AC2E1" w14:textId="7EB8C517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próby reform gospodarczych podejmowane w latach 80. przez komunistyczne władze</w:t>
            </w:r>
          </w:p>
          <w:p w14:paraId="42C30EE0" w14:textId="116DFE77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kryzys władzy pod koniec lat 80.</w:t>
            </w:r>
          </w:p>
          <w:p w14:paraId="2718A0C7" w14:textId="77777777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1B44" w14:textId="43C7DF7E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trzeci obieg kultury, kultura alternatywna</w:t>
            </w:r>
          </w:p>
          <w:p w14:paraId="5B5E52C3" w14:textId="403BBD2D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Krajowej Komisji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Wykonawczej NSZZ „Solidarność” (1987), III pielgrzymki Jana Pawła II do Polski (1987), debatę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Miodowicz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Wałęsa (30 XI 1988)</w:t>
            </w:r>
          </w:p>
          <w:p w14:paraId="45BC707F" w14:textId="0086DA8F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Czesława Kiszczaka, Alfreda Miodowicza</w:t>
            </w:r>
          </w:p>
          <w:p w14:paraId="69348529" w14:textId="507B561F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represje wobec opozycjonistów po zniesieniu stanu wojennego</w:t>
            </w:r>
          </w:p>
          <w:p w14:paraId="1EE56B9C" w14:textId="26A3C99E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rozwój struktur „Solidarności” </w:t>
            </w:r>
          </w:p>
          <w:p w14:paraId="75BC678C" w14:textId="747A75FB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postawę Kościoła katolickiego wobec polityki rządu</w:t>
            </w:r>
          </w:p>
          <w:p w14:paraId="33220339" w14:textId="190D183F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kultury alternatywnej w latach 80.</w:t>
            </w:r>
          </w:p>
          <w:p w14:paraId="21A52BC3" w14:textId="78E27470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antykomunistycznej opozycji miała debata Miodowicz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Wałęsa</w:t>
            </w:r>
          </w:p>
          <w:p w14:paraId="76DCAE62" w14:textId="61F2C9FA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5604" w14:textId="283F17E8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ustawa Wilczka</w:t>
            </w:r>
          </w:p>
          <w:p w14:paraId="722DA35C" w14:textId="04EB468C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Ogólnopolskiego Porozumi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enia Związków Zawodowych (1984)</w:t>
            </w:r>
          </w:p>
          <w:p w14:paraId="5BE0F71B" w14:textId="621A14D5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Stefana Niedzielaka, Stanisława Suchowolca, Sylwestra Zycha, Waldemara F</w:t>
            </w:r>
            <w:r w:rsidR="006A24F1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ydrycha, Alojzego Orszulika, Zbigniewa Messnera, Mieczysława Wilczka</w:t>
            </w:r>
          </w:p>
          <w:p w14:paraId="6B736F88" w14:textId="66B11A6B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podaje przykłady akcji organizowanych przez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Pomarańczową Alternatywę</w:t>
            </w:r>
          </w:p>
          <w:p w14:paraId="4B26B7E2" w14:textId="743FE530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represji wobec księży katolickich związanych z opozycją antykomunistyczną</w:t>
            </w:r>
          </w:p>
          <w:p w14:paraId="5266601B" w14:textId="3B6D9CD0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władze zezwoliły na debatę Miodowicz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Wałęsa</w:t>
            </w:r>
          </w:p>
          <w:p w14:paraId="0B1AD95F" w14:textId="77777777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186C" w14:textId="7725A470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reform gospodarczych przeprowadzonych w latach 80.</w:t>
            </w:r>
          </w:p>
          <w:p w14:paraId="2011B70E" w14:textId="7A224476" w:rsidR="007C72B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Kościoła katolickiego wobec przemian politycznych 1989 r.</w:t>
            </w:r>
          </w:p>
        </w:tc>
      </w:tr>
      <w:tr w:rsidR="00046641" w:rsidRPr="0040135E" w14:paraId="77135213" w14:textId="77777777" w:rsidTr="00046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F7B4" w14:textId="4CA734D0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Polska droga do wolności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D888" w14:textId="77777777"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Okrągły Stół</w:t>
            </w:r>
          </w:p>
          <w:p w14:paraId="4333C0BC" w14:textId="3F3BD7C9"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Wybory parlamentarne i prezydenckie</w:t>
            </w:r>
          </w:p>
          <w:p w14:paraId="3375B248" w14:textId="57047358"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latem 1989 r.</w:t>
            </w:r>
          </w:p>
          <w:p w14:paraId="454540A8" w14:textId="0C9A6B08"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Rząd Tadeusza Mazowieckiego</w:t>
            </w:r>
          </w:p>
          <w:p w14:paraId="0CCE5855" w14:textId="2E4DB786"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Koniec PZPR</w:t>
            </w:r>
          </w:p>
          <w:p w14:paraId="631F6C8C" w14:textId="737898F4"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lastRenderedPageBreak/>
              <w:t>Wybory prezydenckie w 1990 r.</w:t>
            </w:r>
          </w:p>
          <w:p w14:paraId="65CD7255" w14:textId="33DB4618" w:rsidR="00046641" w:rsidRPr="0040135E" w:rsidRDefault="00046641" w:rsidP="00FB54A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Gabinet Jana Krzysztofa Bieleckiego</w:t>
            </w:r>
          </w:p>
          <w:p w14:paraId="2B8076D4" w14:textId="7D0BA84F" w:rsidR="00046641" w:rsidRPr="0040135E" w:rsidRDefault="00046641" w:rsidP="00046641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B0AE7" w14:textId="0FA952BD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Okrągły Stół, sejm kontraktowy</w:t>
            </w:r>
          </w:p>
          <w:p w14:paraId="7A8E1482" w14:textId="6DD7D77A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porozumienie Okrągłego Stołu (5 IV 1989), wybory czerwcowe (4 VI 1989), pierwsze wolne wybory prezydenckie (1990)</w:t>
            </w:r>
          </w:p>
          <w:p w14:paraId="2B1B5E32" w14:textId="0C7253B7"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Lecha Wałęsy, Tadeusza Mazowieckiego, Wojciecha Jaruzelskiego</w:t>
            </w:r>
          </w:p>
          <w:p w14:paraId="2E3F0154" w14:textId="190258A4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postanowienia Okrągłego Stołu</w:t>
            </w:r>
          </w:p>
          <w:p w14:paraId="261D6CDD" w14:textId="0A0F5829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i wyniki wyborów kontraktowych z 1989 r.</w:t>
            </w:r>
          </w:p>
          <w:p w14:paraId="7A5B71C3" w14:textId="09B5C270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wydarzenia polskiej drogi do demokracji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9766D" w14:textId="1CF0F63E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ruch</w:t>
            </w:r>
          </w:p>
          <w:p w14:paraId="27A117B4" w14:textId="248997DA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Komitetów Obywatelskich,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Zgromadzenie Narodowe, hiperinflacja </w:t>
            </w:r>
          </w:p>
          <w:p w14:paraId="6A1721A4" w14:textId="071D2AA1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obrady Okrągłego Stołu (6 II–8 IV 1989), nowelę kwietniową (7 IV 1989), wybór W. Jaruzelskiego na prezydenta (19 VII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1989), powołanie rząd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u T. Mazowieckiego (12 IX 1989)</w:t>
            </w:r>
          </w:p>
          <w:p w14:paraId="05F8EA92" w14:textId="04F9045C" w:rsidR="00046641" w:rsidRPr="0040135E" w:rsidRDefault="00046641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Czesława Kiszczaka,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Bronisława Geremka, Adama Michnika, Mieczysława Rakowskiego, Jacka Kuronia, Leszka 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Balcerowicza</w:t>
            </w:r>
          </w:p>
          <w:p w14:paraId="394B98B0" w14:textId="6028F4CB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system polityczny, który miał zostać wprowadzony w Polsce na mocy porozumienia Okrągłego Stołu</w:t>
            </w:r>
          </w:p>
          <w:p w14:paraId="7EC32D57" w14:textId="1E43F281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zmiany, jakie w funkcjonowaniu państwa wprowadzała nowela kwietniowa</w:t>
            </w:r>
          </w:p>
          <w:p w14:paraId="70B42981" w14:textId="2FBB01C7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powołania rządu T. Mazowieckiego</w:t>
            </w:r>
          </w:p>
          <w:p w14:paraId="2128425F" w14:textId="584AF84A"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8537A" w14:textId="343FEAA3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nowela kwietniowa,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uwolnienie cen, nowela grudniowa</w:t>
            </w:r>
          </w:p>
          <w:p w14:paraId="7A5753A5" w14:textId="131943A9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nowelę kwietniową (7 IV 1989),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nowelę grudniową (29 XII 1989),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rozwiązanie PZPR (I 1990), pierw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sze wybory samorządowe (V 1990)</w:t>
            </w:r>
          </w:p>
          <w:p w14:paraId="0330E977" w14:textId="4B457912"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Aleksandra Kwaśniewskiego, Lecha i Jarosława Kaczyńskich, Leszka Millera, Jana Krzysztofa Bieleckiego</w:t>
            </w:r>
          </w:p>
          <w:p w14:paraId="06792BE9" w14:textId="434276BD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obrad Okrągłego Stołu</w:t>
            </w:r>
          </w:p>
          <w:p w14:paraId="6CD8FC1C" w14:textId="67D20A46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wyboru W. Jaruzelskiego na prezydenta Polski</w:t>
            </w:r>
          </w:p>
          <w:p w14:paraId="5B4CB8E7" w14:textId="7FE1028E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sytuację społeczno-polityczną w kraju po wyborach czerwcowych</w:t>
            </w:r>
          </w:p>
          <w:p w14:paraId="6851E874" w14:textId="762C0DB3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działania rządu T. Mazowieckiego</w:t>
            </w:r>
          </w:p>
          <w:p w14:paraId="294F918B" w14:textId="13167FA5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przeprowadzenia pierwszych w pełni wolnych wyborów prezydenckich w Polsce </w:t>
            </w:r>
          </w:p>
          <w:p w14:paraId="20870C28" w14:textId="51C96C90"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71126" w14:textId="2E3955B0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popiwek</w:t>
            </w:r>
          </w:p>
          <w:p w14:paraId="7D599A38" w14:textId="60E29870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rządu J.K. Bieleckiego (1991)</w:t>
            </w:r>
          </w:p>
          <w:p w14:paraId="170767D1" w14:textId="6FFED893" w:rsidR="00046641" w:rsidRPr="0040135E" w:rsidRDefault="00046641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Romualda Sosnowskiego, Janusza Reykowskiego, Władysława Baki,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Witolda Trzeciakowskiego, Leszka Moczulskiego, Janusza Korwin-Mikkego, Karola Głogowskiego, Krzysztofa Skubiszewskiego, Stanisława Tymi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ńskiego, Janusza Lewandowskiego</w:t>
            </w:r>
          </w:p>
          <w:p w14:paraId="2BEE0150" w14:textId="1EC78214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rozwiązania PZPR</w:t>
            </w:r>
          </w:p>
          <w:p w14:paraId="7601FB34" w14:textId="3C65D2F7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politykę rządu J.K. Bieleckiego</w:t>
            </w:r>
          </w:p>
          <w:p w14:paraId="77EA259B" w14:textId="4EF2E2ED"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3D27" w14:textId="295B2852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czy obrady Okrągłego Stołu zakończyły się sukcesem</w:t>
            </w:r>
            <w:r w:rsidR="000E308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czy porażką opozycji antykomunistycznej</w:t>
            </w:r>
          </w:p>
          <w:p w14:paraId="72D34DDD" w14:textId="29269C6B" w:rsidR="00664933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649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 i społeczne konsekwencje przemian w Polsce po 1989 r. </w:t>
            </w:r>
          </w:p>
          <w:p w14:paraId="6CB1ABA9" w14:textId="77777777"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1F85" w:rsidRPr="0040135E" w14:paraId="10D1A757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CB31" w14:textId="1E144396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III Rzeczpospolita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B9C6" w14:textId="77777777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Rozpad obozu solidarnościowego</w:t>
            </w:r>
          </w:p>
          <w:p w14:paraId="5D79E268" w14:textId="380AF676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Wybory parlamentarne i rząd Jana Olszewskiego</w:t>
            </w:r>
          </w:p>
          <w:p w14:paraId="27EF84D4" w14:textId="7CE3D7B5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Dekomunizacja</w:t>
            </w:r>
          </w:p>
          <w:p w14:paraId="2AC772B6" w14:textId="663E6D6B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Rząd Hanny Suchockiej</w:t>
            </w:r>
          </w:p>
          <w:p w14:paraId="408884B6" w14:textId="7BD66F27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Rządy lewicy</w:t>
            </w:r>
          </w:p>
          <w:p w14:paraId="505816BA" w14:textId="475FEF1A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Polska w drugiej połowie lat 90.</w:t>
            </w:r>
          </w:p>
          <w:p w14:paraId="5E6CCAE4" w14:textId="0CF4732C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Konstytucja RP</w:t>
            </w:r>
          </w:p>
          <w:p w14:paraId="0EB06732" w14:textId="56A034FA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lastRenderedPageBreak/>
              <w:t>Początki XXI w.</w:t>
            </w:r>
          </w:p>
          <w:p w14:paraId="397ED767" w14:textId="1B321650" w:rsidR="00A21F85" w:rsidRPr="0040135E" w:rsidRDefault="00A21F85" w:rsidP="0040135E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98040" w14:textId="6D3D3E2F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dekomunizacja</w:t>
            </w:r>
          </w:p>
          <w:p w14:paraId="25B9FA28" w14:textId="494B8B6A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wybór A. Kwaśniewskiego na prezydenta Polski (1995 i 2000), uchwalenie Konstytucji RP (2 IV 1997), wybór L. Kaczyńskiego na prezydenta Polski (2005)</w:t>
            </w:r>
          </w:p>
          <w:p w14:paraId="302FD196" w14:textId="3E33C495" w:rsidR="00A21F85" w:rsidRPr="0040135E" w:rsidRDefault="00A21F85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Lecha Wałęs</w:t>
            </w:r>
            <w:r w:rsidR="00EF56C1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Aleksandra Kwaśniewskiego, Lecha Kaczyńskiego </w:t>
            </w:r>
          </w:p>
          <w:p w14:paraId="005F1E62" w14:textId="63096C4E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partie polityczne, które odgrywały znaczącą rolę w życiu politycznym kraju w latach 90.</w:t>
            </w:r>
          </w:p>
          <w:p w14:paraId="38B408A0" w14:textId="7B8CE6EA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proces dekomunizacji w Polsce po 1990 r.</w:t>
            </w:r>
          </w:p>
          <w:p w14:paraId="2AE9CE25" w14:textId="6783A581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zasady ustrojowe Konstytucji RP z 1997 r.</w:t>
            </w:r>
          </w:p>
          <w:p w14:paraId="521A5259" w14:textId="08D025BE" w:rsidR="00A21F85" w:rsidRPr="0040135E" w:rsidRDefault="00A21F85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06B2" w14:textId="40712180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lustracja, mała konstytucja</w:t>
            </w:r>
          </w:p>
          <w:p w14:paraId="2CCA8752" w14:textId="4F1F0AF5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pierwsze w pełni demokratyczne wybory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parlamentarne (27 X 1991), uchwalenie małej konstytucji (17 X 1992), nowy podział administracyjny Polski (1999)</w:t>
            </w:r>
          </w:p>
          <w:p w14:paraId="4E3BF189" w14:textId="6FBE81C6" w:rsidR="00A21F85" w:rsidRPr="0040135E" w:rsidRDefault="00AB6277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Leszka Balcerowicza</w:t>
            </w:r>
          </w:p>
          <w:p w14:paraId="6CADEB4F" w14:textId="74F44293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problem lustracji w Polsce w latach 90.</w:t>
            </w:r>
          </w:p>
          <w:p w14:paraId="7F304ACD" w14:textId="59AAFEFB"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doszło do rozpadu obozu solidarnościowego</w:t>
            </w:r>
          </w:p>
          <w:p w14:paraId="31D7DE52" w14:textId="1004CD83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zmiany, jakie wprowadzała mała konstytucja z 1992 r.</w:t>
            </w:r>
          </w:p>
          <w:p w14:paraId="56D6088E" w14:textId="234CC467" w:rsidR="00A21F85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budowania podstaw prawnych III Rzeczypospolitej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6A70" w14:textId="43788953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wycofanie wojsk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sowieckich z Polski (1991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1993)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, podpisanie konkordatu (1993)</w:t>
            </w:r>
          </w:p>
          <w:p w14:paraId="28AA91A9" w14:textId="02391FC8" w:rsidR="00A21F85" w:rsidRPr="0040135E" w:rsidRDefault="00A21F85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Jarosława Kaczyńskiego,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Jana Olszewskiego, Antoniego Macierewicza, Hanny Suchockiej, Waldemara Pawlaka, Józefa Oleksego, Włodzimierza Cimoszewicza, Jerzego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Buzka, Leszka Millera,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Kazimierza Marcinkiewicza</w:t>
            </w:r>
          </w:p>
          <w:p w14:paraId="27345FAD" w14:textId="6484DAF9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polską scenę polityczną lat 90.</w:t>
            </w:r>
          </w:p>
          <w:p w14:paraId="7430B050" w14:textId="57D17FD0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władzę w Polsce przejęła lewica</w:t>
            </w:r>
          </w:p>
          <w:p w14:paraId="22CF5374" w14:textId="1B213AFC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reformy przeprowadzone przez rząd J. Buzka</w:t>
            </w:r>
          </w:p>
          <w:p w14:paraId="35E6C13C" w14:textId="64E0A904" w:rsidR="00A21F85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konfliktu między prezydentem L. Wałęsą a rządem J. Olszewskiego</w:t>
            </w:r>
          </w:p>
          <w:p w14:paraId="6C1322D3" w14:textId="371B85BF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1D21" w14:textId="7AE76849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Bezpartyjny Blok Wspierania Reform</w:t>
            </w:r>
          </w:p>
          <w:p w14:paraId="065AA571" w14:textId="19C0E5A2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rządu J. Olszewskiego (XII 1991), tzw. noc teczek (4 VI 1992), powołanie rządu H. Suchockiej (VII 1992), utworzenie Bezpartyjnego Bloku Wspierania Reform (1993), powoł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anie rządu J. Buzka (1997)</w:t>
            </w:r>
          </w:p>
          <w:p w14:paraId="5F606E8A" w14:textId="18362FE7" w:rsidR="00A21F85" w:rsidRPr="0040135E" w:rsidRDefault="00A21F85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Zbigniewa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Bujaka, Zdzisława Najdera, Mariana Krzaklewskiego, Mirosława Handkego,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Marka Belki</w:t>
            </w:r>
          </w:p>
          <w:p w14:paraId="2CB2F568" w14:textId="71D85F4C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rządy Hanny Suchockiej </w:t>
            </w:r>
          </w:p>
          <w:p w14:paraId="7347DA73" w14:textId="14CCD129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działalność rządu J. Buzka</w:t>
            </w:r>
          </w:p>
          <w:p w14:paraId="369CE5A7" w14:textId="1080D0C3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konsekwencje rozpadu obozu solidarnościowego na początku lat 90.</w:t>
            </w:r>
          </w:p>
          <w:p w14:paraId="352BE06E" w14:textId="7DF9AE94" w:rsidR="00A21F85" w:rsidRPr="0040135E" w:rsidRDefault="00A21F85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0CA3" w14:textId="38D58B87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649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dekomunizacji Polski po 1989 r.</w:t>
            </w:r>
          </w:p>
          <w:p w14:paraId="6F4DA577" w14:textId="735686D7" w:rsidR="00664933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649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 skutki rozpadu obozu solidarnościowego</w:t>
            </w:r>
          </w:p>
        </w:tc>
      </w:tr>
      <w:tr w:rsidR="00AB6277" w:rsidRPr="0040135E" w14:paraId="5EAB1C06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7627" w14:textId="7728B1BD"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t>Przemiany gospodarcze i społeczne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1603" w14:textId="54134C1F" w:rsidR="00AB6277" w:rsidRPr="0040135E" w:rsidRDefault="00AB6277" w:rsidP="00AB627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społeczna w latach 90.</w:t>
            </w:r>
          </w:p>
          <w:p w14:paraId="17792026" w14:textId="008E1A5A" w:rsidR="00AB6277" w:rsidRPr="0040135E" w:rsidRDefault="00AB6277" w:rsidP="00AB627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Reformy Leszka Balcerowicza</w:t>
            </w:r>
          </w:p>
          <w:p w14:paraId="66E5E82C" w14:textId="5B9FE3B6" w:rsidR="00AB6277" w:rsidRPr="0040135E" w:rsidRDefault="00AB6277" w:rsidP="00AB627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Społeczne skutki reform</w:t>
            </w:r>
          </w:p>
          <w:p w14:paraId="1D08BE79" w14:textId="7B68F3EC" w:rsidR="00AB6277" w:rsidRPr="0040135E" w:rsidRDefault="00AB6277" w:rsidP="00AB627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Kościół po przemianach w Polsce</w:t>
            </w:r>
          </w:p>
          <w:p w14:paraId="11EA215F" w14:textId="2E5E9E6D" w:rsidR="00AB6277" w:rsidRPr="0040135E" w:rsidRDefault="00AB6277" w:rsidP="00FB54A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Nauka i kultura</w:t>
            </w:r>
          </w:p>
          <w:p w14:paraId="5DB4A466" w14:textId="08D5C2D5" w:rsidR="00AB6277" w:rsidRPr="0040135E" w:rsidRDefault="00AB6277" w:rsidP="00AB6277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2F20" w14:textId="597FED46"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reprywatyzacja, strukturalne bezrobocie</w:t>
            </w:r>
          </w:p>
          <w:p w14:paraId="294E696E" w14:textId="52391E0B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Andrzeja Wajdy</w:t>
            </w:r>
          </w:p>
          <w:p w14:paraId="51490589" w14:textId="1BBE8A59"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przemiany społeczne w Polsce w latach 90.</w:t>
            </w:r>
          </w:p>
          <w:p w14:paraId="3B8216BD" w14:textId="77CE2BBB"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bezrobocia w Polsce w latach 90. XX w.</w:t>
            </w:r>
          </w:p>
          <w:p w14:paraId="7613CF9E" w14:textId="77777777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3C3F" w14:textId="3B709600"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plan Balcerowicza, hiperinflacja, kuroniówka</w:t>
            </w:r>
          </w:p>
          <w:p w14:paraId="4E2EF7EE" w14:textId="69375B95"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ogłoszenie planu Balcerowicza (1989), zawarcie konkordatu (1993) </w:t>
            </w:r>
          </w:p>
          <w:p w14:paraId="7AEA4464" w14:textId="0BC15E51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Leszka Balcerowicza, Jacka Kuronia</w:t>
            </w:r>
          </w:p>
          <w:p w14:paraId="4EA33A0C" w14:textId="144BEE38"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planu Balcerowicza</w:t>
            </w:r>
          </w:p>
          <w:p w14:paraId="20700070" w14:textId="6605E272"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opisuje gospodarcze i społeczne skutki reform Balcerowicza</w:t>
            </w:r>
          </w:p>
          <w:p w14:paraId="3BAB5F31" w14:textId="24A496AD"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przemiany w polskiej kulturze lat 90.</w:t>
            </w:r>
          </w:p>
          <w:p w14:paraId="7110D62F" w14:textId="77777777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B369" w14:textId="213FD1D7"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drugi obieg</w:t>
            </w:r>
          </w:p>
          <w:p w14:paraId="1579C0B4" w14:textId="6A59D3F6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Andrzeja Leppera, Zbigniewa Religi, Jacka Kaczmarskiego, Krzysztofa Kie</w:t>
            </w:r>
            <w:r w:rsidR="000E3089">
              <w:rPr>
                <w:rFonts w:asciiTheme="minorHAnsi" w:hAnsiTheme="minorHAnsi" w:cstheme="minorHAnsi"/>
                <w:sz w:val="20"/>
                <w:szCs w:val="20"/>
              </w:rPr>
              <w:t>ś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lowskiego, Agnieszki Holland</w:t>
            </w:r>
          </w:p>
          <w:p w14:paraId="3E4839E9" w14:textId="13258133"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gospodarczą w Polsce na przełomie lat 80. i 90. XX w.</w:t>
            </w:r>
          </w:p>
          <w:p w14:paraId="14E53785" w14:textId="20DA4C88"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sytuację Kościoła katolickiego w Polsce w latach 90. XX w.</w:t>
            </w:r>
          </w:p>
          <w:p w14:paraId="778A9468" w14:textId="71B6D06D"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najważniejszych przedstawicieli polskiej kultury i nauki w ostatnich dekadach XX w.</w:t>
            </w:r>
          </w:p>
          <w:p w14:paraId="2DF5B798" w14:textId="77777777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5E8F" w14:textId="451D56F6"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popiwek</w:t>
            </w:r>
          </w:p>
          <w:p w14:paraId="69217B10" w14:textId="69E77680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Aleksandra Wolszczana </w:t>
            </w:r>
          </w:p>
          <w:p w14:paraId="31548763" w14:textId="0D66C955"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walczono z hiperinflacją w latach 90.</w:t>
            </w:r>
          </w:p>
          <w:p w14:paraId="12DABD94" w14:textId="3B466C5D"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zmieniła się sytuacja polskiej wsi w wyniku przemian gospodarczych lat 90.</w:t>
            </w:r>
          </w:p>
          <w:p w14:paraId="46911910" w14:textId="77777777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F6BC" w14:textId="17B80541"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społeczne koszty reform gospodarczych lat 90. XX w.</w:t>
            </w:r>
          </w:p>
          <w:p w14:paraId="477B424B" w14:textId="77777777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6200" w:rsidRPr="009B05CD" w14:paraId="4DAC21BF" w14:textId="77777777" w:rsidTr="00125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DD62" w14:textId="5CD623B8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Polska w Europie i na świecie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9B8D" w14:textId="77777777" w:rsidR="00706200" w:rsidRPr="0040135E" w:rsidRDefault="00706200" w:rsidP="0070620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międzynarodowa Polski</w:t>
            </w:r>
          </w:p>
          <w:p w14:paraId="5CB320B3" w14:textId="7A43CEDF" w:rsidR="00706200" w:rsidRPr="0040135E" w:rsidRDefault="00706200" w:rsidP="0070620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Relacje z sąsiednimi państwami</w:t>
            </w:r>
          </w:p>
          <w:p w14:paraId="5EFA60DF" w14:textId="53D3CFA0" w:rsidR="00706200" w:rsidRPr="0040135E" w:rsidRDefault="00706200" w:rsidP="0070620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Droga Polski do Unii Europejskiej</w:t>
            </w:r>
          </w:p>
          <w:p w14:paraId="46632FCA" w14:textId="471634F2" w:rsidR="00706200" w:rsidRPr="0040135E" w:rsidRDefault="00706200" w:rsidP="0070620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Polacy wobec przystąpienia do UE</w:t>
            </w:r>
          </w:p>
          <w:p w14:paraId="662D3DFC" w14:textId="609282E0" w:rsidR="00706200" w:rsidRPr="0040135E" w:rsidRDefault="00706200" w:rsidP="0070620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Polska w strukturach NATO</w:t>
            </w:r>
          </w:p>
          <w:p w14:paraId="07549930" w14:textId="634D6C8A" w:rsidR="00706200" w:rsidRPr="0040135E" w:rsidRDefault="00706200" w:rsidP="009152E7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Działania Polskich Sił Zbrojnych w NATO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F5A6E" w14:textId="09AE3D72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Grupa Wyszehradzka, Trójkąt Weimarski</w:t>
            </w:r>
          </w:p>
          <w:p w14:paraId="73AD1403" w14:textId="7C78060B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Grupy Wyszehradzkiej (1991), powołanie Trójkąta Weimarskiego (1991), wstąpienie Polski do NATO (12 III 1999), wejście Polski do UE (1 V 2004) </w:t>
            </w:r>
          </w:p>
          <w:p w14:paraId="2C515393" w14:textId="6AB0118D"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Lecha Wałęs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Aleksandra Kwaśniewskiego</w:t>
            </w:r>
          </w:p>
          <w:p w14:paraId="69816ACF" w14:textId="7F9E3B77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etapy integracji Polski z Unią Europejską</w:t>
            </w:r>
          </w:p>
          <w:p w14:paraId="11CB6D07" w14:textId="745C3DFC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Polski ma jej udział w Grupie Wyszehradzkiej i Trójkącie Weimarskim </w:t>
            </w:r>
          </w:p>
          <w:p w14:paraId="53857EA2" w14:textId="08B55118"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E77C2" w14:textId="11C2F332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euroentuzjaści, eurosceptycy </w:t>
            </w:r>
          </w:p>
          <w:p w14:paraId="438919E5" w14:textId="1F94A218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przeprowadzenie referendum akcesyjnego (7</w:t>
            </w:r>
            <w:r w:rsidR="00FC3D9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8 VI 2003)</w:t>
            </w:r>
          </w:p>
          <w:p w14:paraId="60BD83CD" w14:textId="241B36AE"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Helmuta Kohla,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Václava Havla, Tadeusza Mazowieckiego, Borysa Jelcyna, Bronisława Geremka</w:t>
            </w:r>
          </w:p>
          <w:p w14:paraId="0F159CFA" w14:textId="430D8162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czynniki wpływają na stosunki Polski z państwami sąsiednimi</w:t>
            </w:r>
          </w:p>
          <w:p w14:paraId="4B33D971" w14:textId="78297413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38B6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integracji Polski z Unią Europejską</w:t>
            </w:r>
          </w:p>
          <w:p w14:paraId="06C22C3F" w14:textId="6956F72F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przystąpienia Polski </w:t>
            </w:r>
            <w:r w:rsidR="009E38B6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o NATO</w:t>
            </w:r>
          </w:p>
          <w:p w14:paraId="4357EF88" w14:textId="4855B0B2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najważniejsze cele polityki zagranicznej III RP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946A" w14:textId="1A6888B7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Środkowoeuropejskie Porozumienie o Wolnym Handlu</w:t>
            </w:r>
          </w:p>
          <w:p w14:paraId="68DCEE44" w14:textId="4D6C5897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uznanie zachodniej granicy Polski przez RFN (XI 1990), podpisanie Środkowoeuropejskiego Porozumienia o Wolnym Handlu (1992), podpisanie polsko</w:t>
            </w:r>
            <w:r w:rsidR="000E308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rosyjskiego Traktatu o przyjaznej i dobrosąsiedzkiej współpracy (22 V 1992), złożenie wniosku o przyjęcie Polski do Unii Europejskiej (IV 1994), podpisanie protokołu akcesyjnego Polski do NATO (XII 1997), podpisanie traktatu akcesyjnego do UE (IV 2003) </w:t>
            </w:r>
          </w:p>
          <w:p w14:paraId="623A39E1" w14:textId="508F7564"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Józsefa Antalla, Krzysztofa Skubiszewskiego</w:t>
            </w:r>
          </w:p>
          <w:p w14:paraId="6ECB64B2" w14:textId="2A9763AF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stosunki Polski z państwami sąsiednimi</w:t>
            </w:r>
          </w:p>
          <w:p w14:paraId="748E0C68" w14:textId="0CD7E8B3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postawy Polaków wobec przystąpienia do UE</w:t>
            </w:r>
          </w:p>
          <w:p w14:paraId="08022EB6" w14:textId="5206D060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zaangażowania polskiego wojska w operacje prowadzone przez NATO</w:t>
            </w:r>
          </w:p>
          <w:p w14:paraId="1F8D16B7" w14:textId="366DE899"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F9DEF" w14:textId="797F8C6C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umowy stowarzyszeniowej Polski w EWG (XII 1991), przystąpienie Polski do programu Partnerstwo dla </w:t>
            </w:r>
            <w:r w:rsidR="00301538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okoju (II 1994), przyjęcie programu Partnerstwo dla członkostwa (III 1998)</w:t>
            </w:r>
          </w:p>
          <w:p w14:paraId="683AB29D" w14:textId="546AE130"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Rolanda Dumasa, Hansa-Dietricha Genschera, Jana Kułakowskiego</w:t>
            </w:r>
          </w:p>
          <w:p w14:paraId="7856EB6D" w14:textId="234DD53E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sytuację międzynarodową Polski w latach 90. XX w.</w:t>
            </w:r>
          </w:p>
          <w:p w14:paraId="02AD29F3" w14:textId="3A8E453E"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67A8" w14:textId="7BFA6717" w:rsidR="00706200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członkostwo Polski w UE i NATO</w:t>
            </w:r>
            <w:r w:rsidR="007062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82EFCFC" w14:textId="77777777" w:rsidR="00706200" w:rsidRPr="009B05CD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3E27319" w14:textId="17DFEB4E" w:rsidR="00CA5938" w:rsidRPr="00391D41" w:rsidRDefault="00CA5938" w:rsidP="00777DAF">
      <w:pPr>
        <w:rPr>
          <w:rFonts w:asciiTheme="minorHAnsi" w:hAnsiTheme="minorHAnsi" w:cstheme="minorHAnsi"/>
          <w:sz w:val="22"/>
          <w:szCs w:val="22"/>
        </w:rPr>
      </w:pPr>
    </w:p>
    <w:sectPr w:rsidR="00CA5938" w:rsidRPr="00391D41" w:rsidSect="00962064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BFCA2" w14:textId="77777777" w:rsidR="00907BD1" w:rsidRDefault="00907BD1" w:rsidP="003275C4">
      <w:pPr>
        <w:spacing w:after="0" w:line="240" w:lineRule="auto"/>
      </w:pPr>
      <w:r>
        <w:separator/>
      </w:r>
    </w:p>
  </w:endnote>
  <w:endnote w:type="continuationSeparator" w:id="0">
    <w:p w14:paraId="2627397B" w14:textId="77777777" w:rsidR="00907BD1" w:rsidRDefault="00907BD1" w:rsidP="00327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256963"/>
      <w:docPartObj>
        <w:docPartGallery w:val="Page Numbers (Bottom of Page)"/>
        <w:docPartUnique/>
      </w:docPartObj>
    </w:sdtPr>
    <w:sdtEndPr/>
    <w:sdtContent>
      <w:p w14:paraId="264D85B1" w14:textId="5F422B44" w:rsidR="00367848" w:rsidRDefault="003678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36</w:t>
        </w:r>
        <w:r>
          <w:fldChar w:fldCharType="end"/>
        </w:r>
      </w:p>
    </w:sdtContent>
  </w:sdt>
  <w:p w14:paraId="21F8960E" w14:textId="77777777" w:rsidR="00367848" w:rsidRDefault="003678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8BB98" w14:textId="77777777" w:rsidR="00907BD1" w:rsidRDefault="00907BD1" w:rsidP="003275C4">
      <w:pPr>
        <w:spacing w:after="0" w:line="240" w:lineRule="auto"/>
      </w:pPr>
      <w:r>
        <w:separator/>
      </w:r>
    </w:p>
  </w:footnote>
  <w:footnote w:type="continuationSeparator" w:id="0">
    <w:p w14:paraId="4DFF1158" w14:textId="77777777" w:rsidR="00907BD1" w:rsidRDefault="00907BD1" w:rsidP="003275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3014"/>
    <w:multiLevelType w:val="hybridMultilevel"/>
    <w:tmpl w:val="5ED47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0252A"/>
    <w:multiLevelType w:val="hybridMultilevel"/>
    <w:tmpl w:val="EA58BA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107B42"/>
    <w:multiLevelType w:val="hybridMultilevel"/>
    <w:tmpl w:val="E9420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171F4"/>
    <w:multiLevelType w:val="hybridMultilevel"/>
    <w:tmpl w:val="E3E69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045BE"/>
    <w:multiLevelType w:val="hybridMultilevel"/>
    <w:tmpl w:val="AEE8A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33B1E"/>
    <w:multiLevelType w:val="hybridMultilevel"/>
    <w:tmpl w:val="35E60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131F3"/>
    <w:multiLevelType w:val="hybridMultilevel"/>
    <w:tmpl w:val="D1E27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74CB1"/>
    <w:multiLevelType w:val="hybridMultilevel"/>
    <w:tmpl w:val="BDFAC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A1254"/>
    <w:multiLevelType w:val="hybridMultilevel"/>
    <w:tmpl w:val="CCD49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5F5F62"/>
    <w:multiLevelType w:val="hybridMultilevel"/>
    <w:tmpl w:val="1660A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07C8F"/>
    <w:multiLevelType w:val="hybridMultilevel"/>
    <w:tmpl w:val="9FF2A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B323B"/>
    <w:multiLevelType w:val="hybridMultilevel"/>
    <w:tmpl w:val="98EAE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3317FF"/>
    <w:multiLevelType w:val="hybridMultilevel"/>
    <w:tmpl w:val="B366D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4A5527"/>
    <w:multiLevelType w:val="hybridMultilevel"/>
    <w:tmpl w:val="13BC7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F24867"/>
    <w:multiLevelType w:val="hybridMultilevel"/>
    <w:tmpl w:val="DA0C8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28243F"/>
    <w:multiLevelType w:val="hybridMultilevel"/>
    <w:tmpl w:val="7E8C2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7" w15:restartNumberingAfterBreak="0">
    <w:nsid w:val="32897E0A"/>
    <w:multiLevelType w:val="hybridMultilevel"/>
    <w:tmpl w:val="25767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F0D63"/>
    <w:multiLevelType w:val="hybridMultilevel"/>
    <w:tmpl w:val="87566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B2A5D"/>
    <w:multiLevelType w:val="hybridMultilevel"/>
    <w:tmpl w:val="D1A67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74D0B"/>
    <w:multiLevelType w:val="hybridMultilevel"/>
    <w:tmpl w:val="B2F03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47FF7"/>
    <w:multiLevelType w:val="hybridMultilevel"/>
    <w:tmpl w:val="D2F6B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122450"/>
    <w:multiLevelType w:val="hybridMultilevel"/>
    <w:tmpl w:val="82569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0497F"/>
    <w:multiLevelType w:val="hybridMultilevel"/>
    <w:tmpl w:val="A7364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B6A12"/>
    <w:multiLevelType w:val="hybridMultilevel"/>
    <w:tmpl w:val="278A5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6B04B6"/>
    <w:multiLevelType w:val="hybridMultilevel"/>
    <w:tmpl w:val="E632C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271E8"/>
    <w:multiLevelType w:val="hybridMultilevel"/>
    <w:tmpl w:val="273ED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5B3B27"/>
    <w:multiLevelType w:val="hybridMultilevel"/>
    <w:tmpl w:val="0F30E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A4FE8"/>
    <w:multiLevelType w:val="hybridMultilevel"/>
    <w:tmpl w:val="83AE2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5019E4"/>
    <w:multiLevelType w:val="hybridMultilevel"/>
    <w:tmpl w:val="E208D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AF27EA"/>
    <w:multiLevelType w:val="hybridMultilevel"/>
    <w:tmpl w:val="D9147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1C0CEF"/>
    <w:multiLevelType w:val="hybridMultilevel"/>
    <w:tmpl w:val="B9EC2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2B0649"/>
    <w:multiLevelType w:val="hybridMultilevel"/>
    <w:tmpl w:val="7A545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365AD0"/>
    <w:multiLevelType w:val="hybridMultilevel"/>
    <w:tmpl w:val="35C8A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2F2F4F"/>
    <w:multiLevelType w:val="hybridMultilevel"/>
    <w:tmpl w:val="3188B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455AD3"/>
    <w:multiLevelType w:val="hybridMultilevel"/>
    <w:tmpl w:val="26282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A71523"/>
    <w:multiLevelType w:val="hybridMultilevel"/>
    <w:tmpl w:val="304AC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5017C1"/>
    <w:multiLevelType w:val="hybridMultilevel"/>
    <w:tmpl w:val="F2C28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D308C"/>
    <w:multiLevelType w:val="hybridMultilevel"/>
    <w:tmpl w:val="68DE8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192E0D"/>
    <w:multiLevelType w:val="hybridMultilevel"/>
    <w:tmpl w:val="B2FE3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19761B"/>
    <w:multiLevelType w:val="hybridMultilevel"/>
    <w:tmpl w:val="7DC46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D70BAA"/>
    <w:multiLevelType w:val="hybridMultilevel"/>
    <w:tmpl w:val="4E4AD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4545786">
    <w:abstractNumId w:val="16"/>
  </w:num>
  <w:num w:numId="2" w16cid:durableId="2147235578">
    <w:abstractNumId w:val="25"/>
  </w:num>
  <w:num w:numId="3" w16cid:durableId="1093666077">
    <w:abstractNumId w:val="4"/>
  </w:num>
  <w:num w:numId="4" w16cid:durableId="2026780841">
    <w:abstractNumId w:val="29"/>
  </w:num>
  <w:num w:numId="5" w16cid:durableId="1340041513">
    <w:abstractNumId w:val="28"/>
  </w:num>
  <w:num w:numId="6" w16cid:durableId="1196040090">
    <w:abstractNumId w:val="34"/>
  </w:num>
  <w:num w:numId="7" w16cid:durableId="1212497587">
    <w:abstractNumId w:val="27"/>
  </w:num>
  <w:num w:numId="8" w16cid:durableId="751512807">
    <w:abstractNumId w:val="37"/>
  </w:num>
  <w:num w:numId="9" w16cid:durableId="1111702864">
    <w:abstractNumId w:val="20"/>
  </w:num>
  <w:num w:numId="10" w16cid:durableId="2136437922">
    <w:abstractNumId w:val="41"/>
  </w:num>
  <w:num w:numId="11" w16cid:durableId="1665276801">
    <w:abstractNumId w:val="32"/>
  </w:num>
  <w:num w:numId="12" w16cid:durableId="1072850103">
    <w:abstractNumId w:val="10"/>
  </w:num>
  <w:num w:numId="13" w16cid:durableId="1477868331">
    <w:abstractNumId w:val="3"/>
  </w:num>
  <w:num w:numId="14" w16cid:durableId="901990509">
    <w:abstractNumId w:val="6"/>
  </w:num>
  <w:num w:numId="15" w16cid:durableId="382680570">
    <w:abstractNumId w:val="19"/>
  </w:num>
  <w:num w:numId="16" w16cid:durableId="1675062770">
    <w:abstractNumId w:val="8"/>
  </w:num>
  <w:num w:numId="17" w16cid:durableId="1020738701">
    <w:abstractNumId w:val="38"/>
  </w:num>
  <w:num w:numId="18" w16cid:durableId="1336687269">
    <w:abstractNumId w:val="22"/>
  </w:num>
  <w:num w:numId="19" w16cid:durableId="206649949">
    <w:abstractNumId w:val="17"/>
  </w:num>
  <w:num w:numId="20" w16cid:durableId="656767057">
    <w:abstractNumId w:val="18"/>
  </w:num>
  <w:num w:numId="21" w16cid:durableId="1815634483">
    <w:abstractNumId w:val="15"/>
  </w:num>
  <w:num w:numId="22" w16cid:durableId="1205370650">
    <w:abstractNumId w:val="40"/>
  </w:num>
  <w:num w:numId="23" w16cid:durableId="849491988">
    <w:abstractNumId w:val="7"/>
  </w:num>
  <w:num w:numId="24" w16cid:durableId="1850371377">
    <w:abstractNumId w:val="33"/>
  </w:num>
  <w:num w:numId="25" w16cid:durableId="1192113650">
    <w:abstractNumId w:val="5"/>
  </w:num>
  <w:num w:numId="26" w16cid:durableId="702365034">
    <w:abstractNumId w:val="26"/>
  </w:num>
  <w:num w:numId="27" w16cid:durableId="88737620">
    <w:abstractNumId w:val="1"/>
  </w:num>
  <w:num w:numId="28" w16cid:durableId="1717317575">
    <w:abstractNumId w:val="0"/>
  </w:num>
  <w:num w:numId="29" w16cid:durableId="1279335629">
    <w:abstractNumId w:val="23"/>
  </w:num>
  <w:num w:numId="30" w16cid:durableId="1138301992">
    <w:abstractNumId w:val="12"/>
  </w:num>
  <w:num w:numId="31" w16cid:durableId="357051796">
    <w:abstractNumId w:val="9"/>
  </w:num>
  <w:num w:numId="32" w16cid:durableId="1794251095">
    <w:abstractNumId w:val="13"/>
  </w:num>
  <w:num w:numId="33" w16cid:durableId="1223174142">
    <w:abstractNumId w:val="36"/>
  </w:num>
  <w:num w:numId="34" w16cid:durableId="485436950">
    <w:abstractNumId w:val="35"/>
  </w:num>
  <w:num w:numId="35" w16cid:durableId="1434087528">
    <w:abstractNumId w:val="24"/>
  </w:num>
  <w:num w:numId="36" w16cid:durableId="1120534863">
    <w:abstractNumId w:val="11"/>
  </w:num>
  <w:num w:numId="37" w16cid:durableId="693306249">
    <w:abstractNumId w:val="30"/>
  </w:num>
  <w:num w:numId="38" w16cid:durableId="854347145">
    <w:abstractNumId w:val="14"/>
  </w:num>
  <w:num w:numId="39" w16cid:durableId="217058403">
    <w:abstractNumId w:val="39"/>
  </w:num>
  <w:num w:numId="40" w16cid:durableId="1412697729">
    <w:abstractNumId w:val="31"/>
  </w:num>
  <w:num w:numId="41" w16cid:durableId="150879300">
    <w:abstractNumId w:val="2"/>
  </w:num>
  <w:num w:numId="42" w16cid:durableId="1514537038">
    <w:abstractNumId w:val="21"/>
  </w:num>
  <w:numIdMacAtCleanup w:val="4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leksandra Bednarska">
    <w15:presenceInfo w15:providerId="AD" w15:userId="S-1-5-21-1409082233-117609710-839522115-117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31A"/>
    <w:rsid w:val="00000C78"/>
    <w:rsid w:val="00005A57"/>
    <w:rsid w:val="0001494C"/>
    <w:rsid w:val="00014C11"/>
    <w:rsid w:val="00015B36"/>
    <w:rsid w:val="00015C62"/>
    <w:rsid w:val="00034C65"/>
    <w:rsid w:val="000365DF"/>
    <w:rsid w:val="00037B34"/>
    <w:rsid w:val="00037F6F"/>
    <w:rsid w:val="00046641"/>
    <w:rsid w:val="000538CD"/>
    <w:rsid w:val="00054B2B"/>
    <w:rsid w:val="00054E16"/>
    <w:rsid w:val="00054FEE"/>
    <w:rsid w:val="0006249C"/>
    <w:rsid w:val="000640E6"/>
    <w:rsid w:val="00064745"/>
    <w:rsid w:val="00064840"/>
    <w:rsid w:val="0006736B"/>
    <w:rsid w:val="0007378F"/>
    <w:rsid w:val="00075A26"/>
    <w:rsid w:val="00082EAA"/>
    <w:rsid w:val="000843AA"/>
    <w:rsid w:val="0008613A"/>
    <w:rsid w:val="00086E46"/>
    <w:rsid w:val="000875DB"/>
    <w:rsid w:val="00090AAD"/>
    <w:rsid w:val="0009250B"/>
    <w:rsid w:val="00094440"/>
    <w:rsid w:val="000A00FA"/>
    <w:rsid w:val="000A2CDC"/>
    <w:rsid w:val="000A4C79"/>
    <w:rsid w:val="000B056C"/>
    <w:rsid w:val="000B097F"/>
    <w:rsid w:val="000B148A"/>
    <w:rsid w:val="000B2134"/>
    <w:rsid w:val="000B556B"/>
    <w:rsid w:val="000B689A"/>
    <w:rsid w:val="000B7B8D"/>
    <w:rsid w:val="000C1114"/>
    <w:rsid w:val="000C46C6"/>
    <w:rsid w:val="000D0581"/>
    <w:rsid w:val="000D477E"/>
    <w:rsid w:val="000E0042"/>
    <w:rsid w:val="000E0851"/>
    <w:rsid w:val="000E2D3A"/>
    <w:rsid w:val="000E3089"/>
    <w:rsid w:val="000E3D9C"/>
    <w:rsid w:val="000E5B12"/>
    <w:rsid w:val="000E5D23"/>
    <w:rsid w:val="000F241D"/>
    <w:rsid w:val="000F578E"/>
    <w:rsid w:val="00100B27"/>
    <w:rsid w:val="001019BC"/>
    <w:rsid w:val="00101A4F"/>
    <w:rsid w:val="00105A96"/>
    <w:rsid w:val="00107C9B"/>
    <w:rsid w:val="00110437"/>
    <w:rsid w:val="00116AEC"/>
    <w:rsid w:val="00121741"/>
    <w:rsid w:val="00122454"/>
    <w:rsid w:val="0012331A"/>
    <w:rsid w:val="00125232"/>
    <w:rsid w:val="00125F0C"/>
    <w:rsid w:val="001306F7"/>
    <w:rsid w:val="001401E7"/>
    <w:rsid w:val="001418F0"/>
    <w:rsid w:val="00144381"/>
    <w:rsid w:val="001463B2"/>
    <w:rsid w:val="0014668E"/>
    <w:rsid w:val="00146C73"/>
    <w:rsid w:val="00153F04"/>
    <w:rsid w:val="0016154A"/>
    <w:rsid w:val="00162F26"/>
    <w:rsid w:val="001655EE"/>
    <w:rsid w:val="0016600A"/>
    <w:rsid w:val="001736C8"/>
    <w:rsid w:val="00173E07"/>
    <w:rsid w:val="00175823"/>
    <w:rsid w:val="0017701C"/>
    <w:rsid w:val="0018185B"/>
    <w:rsid w:val="00181BE8"/>
    <w:rsid w:val="00185C53"/>
    <w:rsid w:val="00191DC2"/>
    <w:rsid w:val="001929B8"/>
    <w:rsid w:val="00195511"/>
    <w:rsid w:val="001A3503"/>
    <w:rsid w:val="001A5906"/>
    <w:rsid w:val="001A66B2"/>
    <w:rsid w:val="001B1FAF"/>
    <w:rsid w:val="001B2077"/>
    <w:rsid w:val="001B3061"/>
    <w:rsid w:val="001B306C"/>
    <w:rsid w:val="001B33D5"/>
    <w:rsid w:val="001C17D5"/>
    <w:rsid w:val="001C1D09"/>
    <w:rsid w:val="001C24AD"/>
    <w:rsid w:val="001C370B"/>
    <w:rsid w:val="001C3DC3"/>
    <w:rsid w:val="001C7607"/>
    <w:rsid w:val="001C7760"/>
    <w:rsid w:val="001D4F3D"/>
    <w:rsid w:val="001D5AF3"/>
    <w:rsid w:val="001E4149"/>
    <w:rsid w:val="001F05E8"/>
    <w:rsid w:val="001F259E"/>
    <w:rsid w:val="001F7265"/>
    <w:rsid w:val="00200470"/>
    <w:rsid w:val="00204E3F"/>
    <w:rsid w:val="00206178"/>
    <w:rsid w:val="00210B00"/>
    <w:rsid w:val="00213286"/>
    <w:rsid w:val="00215F87"/>
    <w:rsid w:val="00226B97"/>
    <w:rsid w:val="00227FEF"/>
    <w:rsid w:val="00234E26"/>
    <w:rsid w:val="00234F42"/>
    <w:rsid w:val="00235BA4"/>
    <w:rsid w:val="002450C2"/>
    <w:rsid w:val="002467DA"/>
    <w:rsid w:val="00246C69"/>
    <w:rsid w:val="00251F39"/>
    <w:rsid w:val="00252554"/>
    <w:rsid w:val="00256792"/>
    <w:rsid w:val="0026148C"/>
    <w:rsid w:val="00261C82"/>
    <w:rsid w:val="00262E36"/>
    <w:rsid w:val="00264D57"/>
    <w:rsid w:val="00265880"/>
    <w:rsid w:val="00265C30"/>
    <w:rsid w:val="00266AB9"/>
    <w:rsid w:val="0026718B"/>
    <w:rsid w:val="0027022D"/>
    <w:rsid w:val="00271A44"/>
    <w:rsid w:val="00273688"/>
    <w:rsid w:val="00275947"/>
    <w:rsid w:val="00275BBD"/>
    <w:rsid w:val="0027728E"/>
    <w:rsid w:val="0028249A"/>
    <w:rsid w:val="00283DC2"/>
    <w:rsid w:val="00285145"/>
    <w:rsid w:val="00286CD3"/>
    <w:rsid w:val="00287368"/>
    <w:rsid w:val="002874E7"/>
    <w:rsid w:val="00290336"/>
    <w:rsid w:val="002913C4"/>
    <w:rsid w:val="00292731"/>
    <w:rsid w:val="00292818"/>
    <w:rsid w:val="00295DBB"/>
    <w:rsid w:val="0029663D"/>
    <w:rsid w:val="002A0842"/>
    <w:rsid w:val="002A281D"/>
    <w:rsid w:val="002A3766"/>
    <w:rsid w:val="002B2086"/>
    <w:rsid w:val="002B4163"/>
    <w:rsid w:val="002C0D8F"/>
    <w:rsid w:val="002C3B5B"/>
    <w:rsid w:val="002C4893"/>
    <w:rsid w:val="002C5C88"/>
    <w:rsid w:val="002C6B58"/>
    <w:rsid w:val="002D1A5A"/>
    <w:rsid w:val="002D2DEE"/>
    <w:rsid w:val="002D53BE"/>
    <w:rsid w:val="002D6495"/>
    <w:rsid w:val="002D71A1"/>
    <w:rsid w:val="002D71A8"/>
    <w:rsid w:val="002D72E8"/>
    <w:rsid w:val="002D76D8"/>
    <w:rsid w:val="002E02DB"/>
    <w:rsid w:val="002E1710"/>
    <w:rsid w:val="002E6110"/>
    <w:rsid w:val="002F0B94"/>
    <w:rsid w:val="002F2B1E"/>
    <w:rsid w:val="002F4204"/>
    <w:rsid w:val="002F771E"/>
    <w:rsid w:val="002F7E71"/>
    <w:rsid w:val="00301538"/>
    <w:rsid w:val="00301596"/>
    <w:rsid w:val="00306CAE"/>
    <w:rsid w:val="00312C07"/>
    <w:rsid w:val="00314388"/>
    <w:rsid w:val="00314C4E"/>
    <w:rsid w:val="00315D3C"/>
    <w:rsid w:val="00317D15"/>
    <w:rsid w:val="003201A6"/>
    <w:rsid w:val="003248C2"/>
    <w:rsid w:val="00325173"/>
    <w:rsid w:val="003263FB"/>
    <w:rsid w:val="003275C4"/>
    <w:rsid w:val="003407D2"/>
    <w:rsid w:val="003504A2"/>
    <w:rsid w:val="00350836"/>
    <w:rsid w:val="00352160"/>
    <w:rsid w:val="00352556"/>
    <w:rsid w:val="003563E8"/>
    <w:rsid w:val="00357F48"/>
    <w:rsid w:val="003613FA"/>
    <w:rsid w:val="0036367D"/>
    <w:rsid w:val="003659C7"/>
    <w:rsid w:val="00366846"/>
    <w:rsid w:val="00367848"/>
    <w:rsid w:val="0037527E"/>
    <w:rsid w:val="00384DB8"/>
    <w:rsid w:val="003875CD"/>
    <w:rsid w:val="003901F0"/>
    <w:rsid w:val="0039115A"/>
    <w:rsid w:val="00391D41"/>
    <w:rsid w:val="00391F4E"/>
    <w:rsid w:val="00392C0F"/>
    <w:rsid w:val="003930CF"/>
    <w:rsid w:val="0039607B"/>
    <w:rsid w:val="003A39E5"/>
    <w:rsid w:val="003A76A8"/>
    <w:rsid w:val="003B3EF4"/>
    <w:rsid w:val="003B49E7"/>
    <w:rsid w:val="003B7AA8"/>
    <w:rsid w:val="003C0BFB"/>
    <w:rsid w:val="003C2B38"/>
    <w:rsid w:val="003C485A"/>
    <w:rsid w:val="003C6A1F"/>
    <w:rsid w:val="003C7BFB"/>
    <w:rsid w:val="003D122A"/>
    <w:rsid w:val="003D2AD5"/>
    <w:rsid w:val="003D56A0"/>
    <w:rsid w:val="003D5EC9"/>
    <w:rsid w:val="003E11C0"/>
    <w:rsid w:val="003E6A34"/>
    <w:rsid w:val="003F10CA"/>
    <w:rsid w:val="003F1970"/>
    <w:rsid w:val="003F3C1D"/>
    <w:rsid w:val="003F42D3"/>
    <w:rsid w:val="003F6465"/>
    <w:rsid w:val="0040135E"/>
    <w:rsid w:val="00401801"/>
    <w:rsid w:val="00404724"/>
    <w:rsid w:val="00404985"/>
    <w:rsid w:val="0041729B"/>
    <w:rsid w:val="004174EA"/>
    <w:rsid w:val="00420FFA"/>
    <w:rsid w:val="00421868"/>
    <w:rsid w:val="004221C1"/>
    <w:rsid w:val="0042243B"/>
    <w:rsid w:val="00422BAF"/>
    <w:rsid w:val="0042449D"/>
    <w:rsid w:val="0043243E"/>
    <w:rsid w:val="0044604A"/>
    <w:rsid w:val="00446BDF"/>
    <w:rsid w:val="00452771"/>
    <w:rsid w:val="00461468"/>
    <w:rsid w:val="00461DAF"/>
    <w:rsid w:val="00463FBC"/>
    <w:rsid w:val="00464561"/>
    <w:rsid w:val="00473D68"/>
    <w:rsid w:val="00474B18"/>
    <w:rsid w:val="004756FA"/>
    <w:rsid w:val="00476AA3"/>
    <w:rsid w:val="00476E19"/>
    <w:rsid w:val="00483D01"/>
    <w:rsid w:val="004877D5"/>
    <w:rsid w:val="0049366C"/>
    <w:rsid w:val="00495A7D"/>
    <w:rsid w:val="004A5E42"/>
    <w:rsid w:val="004B160A"/>
    <w:rsid w:val="004B1A2F"/>
    <w:rsid w:val="004B264A"/>
    <w:rsid w:val="004B4B73"/>
    <w:rsid w:val="004C3595"/>
    <w:rsid w:val="004C4BDD"/>
    <w:rsid w:val="004D2633"/>
    <w:rsid w:val="004D39EB"/>
    <w:rsid w:val="004D3F58"/>
    <w:rsid w:val="004E446D"/>
    <w:rsid w:val="004E4CED"/>
    <w:rsid w:val="004E54D2"/>
    <w:rsid w:val="00505F2C"/>
    <w:rsid w:val="00506C07"/>
    <w:rsid w:val="005105AA"/>
    <w:rsid w:val="00510929"/>
    <w:rsid w:val="00513902"/>
    <w:rsid w:val="0051663A"/>
    <w:rsid w:val="00517E49"/>
    <w:rsid w:val="00524A1F"/>
    <w:rsid w:val="005259A2"/>
    <w:rsid w:val="00525A58"/>
    <w:rsid w:val="00525D18"/>
    <w:rsid w:val="00526944"/>
    <w:rsid w:val="00527423"/>
    <w:rsid w:val="00530FF1"/>
    <w:rsid w:val="005360DA"/>
    <w:rsid w:val="00540956"/>
    <w:rsid w:val="005419E0"/>
    <w:rsid w:val="00543F0A"/>
    <w:rsid w:val="005446C3"/>
    <w:rsid w:val="00546E3A"/>
    <w:rsid w:val="005503EC"/>
    <w:rsid w:val="0055059D"/>
    <w:rsid w:val="005557AF"/>
    <w:rsid w:val="00555A84"/>
    <w:rsid w:val="0055767D"/>
    <w:rsid w:val="005655A5"/>
    <w:rsid w:val="0057210A"/>
    <w:rsid w:val="00574169"/>
    <w:rsid w:val="0057487A"/>
    <w:rsid w:val="00574C93"/>
    <w:rsid w:val="00574F42"/>
    <w:rsid w:val="0057590D"/>
    <w:rsid w:val="005807B1"/>
    <w:rsid w:val="00582554"/>
    <w:rsid w:val="00582A0D"/>
    <w:rsid w:val="00582B2D"/>
    <w:rsid w:val="00584B7E"/>
    <w:rsid w:val="005858D4"/>
    <w:rsid w:val="005905AE"/>
    <w:rsid w:val="00593900"/>
    <w:rsid w:val="005A05B3"/>
    <w:rsid w:val="005A3107"/>
    <w:rsid w:val="005A3A86"/>
    <w:rsid w:val="005A5359"/>
    <w:rsid w:val="005A639D"/>
    <w:rsid w:val="005A6F28"/>
    <w:rsid w:val="005B181A"/>
    <w:rsid w:val="005B22D3"/>
    <w:rsid w:val="005B733F"/>
    <w:rsid w:val="005B7635"/>
    <w:rsid w:val="005C2709"/>
    <w:rsid w:val="005C570C"/>
    <w:rsid w:val="005C6288"/>
    <w:rsid w:val="005D59F7"/>
    <w:rsid w:val="005E0293"/>
    <w:rsid w:val="005E249F"/>
    <w:rsid w:val="00600DB2"/>
    <w:rsid w:val="00603846"/>
    <w:rsid w:val="00605D5B"/>
    <w:rsid w:val="006160AB"/>
    <w:rsid w:val="00616F53"/>
    <w:rsid w:val="00620A9B"/>
    <w:rsid w:val="00621A7D"/>
    <w:rsid w:val="00621C25"/>
    <w:rsid w:val="00622C4D"/>
    <w:rsid w:val="00622E61"/>
    <w:rsid w:val="00625513"/>
    <w:rsid w:val="00626E7D"/>
    <w:rsid w:val="006326EE"/>
    <w:rsid w:val="00632F32"/>
    <w:rsid w:val="00633C1F"/>
    <w:rsid w:val="00633E5A"/>
    <w:rsid w:val="00634E0C"/>
    <w:rsid w:val="0063544F"/>
    <w:rsid w:val="006357FC"/>
    <w:rsid w:val="0063696E"/>
    <w:rsid w:val="00643DE3"/>
    <w:rsid w:val="00647C07"/>
    <w:rsid w:val="00655064"/>
    <w:rsid w:val="006639F8"/>
    <w:rsid w:val="00664933"/>
    <w:rsid w:val="00665C6C"/>
    <w:rsid w:val="006666EB"/>
    <w:rsid w:val="00666D9D"/>
    <w:rsid w:val="00667173"/>
    <w:rsid w:val="00667D8D"/>
    <w:rsid w:val="0067035D"/>
    <w:rsid w:val="006717CE"/>
    <w:rsid w:val="006740CF"/>
    <w:rsid w:val="00674736"/>
    <w:rsid w:val="006756E3"/>
    <w:rsid w:val="00680EA4"/>
    <w:rsid w:val="006813D3"/>
    <w:rsid w:val="00681534"/>
    <w:rsid w:val="00690647"/>
    <w:rsid w:val="006911DE"/>
    <w:rsid w:val="00692F7A"/>
    <w:rsid w:val="006959EA"/>
    <w:rsid w:val="006A12D1"/>
    <w:rsid w:val="006A24F1"/>
    <w:rsid w:val="006A5F49"/>
    <w:rsid w:val="006A61D4"/>
    <w:rsid w:val="006A7323"/>
    <w:rsid w:val="006B16D3"/>
    <w:rsid w:val="006B2FED"/>
    <w:rsid w:val="006B78C5"/>
    <w:rsid w:val="006B7D2F"/>
    <w:rsid w:val="006C0BC4"/>
    <w:rsid w:val="006C3064"/>
    <w:rsid w:val="006C4601"/>
    <w:rsid w:val="006C4646"/>
    <w:rsid w:val="006C5177"/>
    <w:rsid w:val="006C563C"/>
    <w:rsid w:val="006C68EF"/>
    <w:rsid w:val="006D03E8"/>
    <w:rsid w:val="006D6DCC"/>
    <w:rsid w:val="006D7141"/>
    <w:rsid w:val="006E1AB9"/>
    <w:rsid w:val="006E206E"/>
    <w:rsid w:val="006E297F"/>
    <w:rsid w:val="006E3F08"/>
    <w:rsid w:val="006E3FE0"/>
    <w:rsid w:val="006E49DD"/>
    <w:rsid w:val="006E5A0F"/>
    <w:rsid w:val="006E760B"/>
    <w:rsid w:val="006F2848"/>
    <w:rsid w:val="006F2B3C"/>
    <w:rsid w:val="006F3282"/>
    <w:rsid w:val="007004BD"/>
    <w:rsid w:val="007018CD"/>
    <w:rsid w:val="00702232"/>
    <w:rsid w:val="00704B4F"/>
    <w:rsid w:val="0070596A"/>
    <w:rsid w:val="00706200"/>
    <w:rsid w:val="00706842"/>
    <w:rsid w:val="007070C4"/>
    <w:rsid w:val="007157F7"/>
    <w:rsid w:val="00723FB8"/>
    <w:rsid w:val="007244CE"/>
    <w:rsid w:val="0072505C"/>
    <w:rsid w:val="0072636C"/>
    <w:rsid w:val="00730F51"/>
    <w:rsid w:val="00730FFD"/>
    <w:rsid w:val="007341AE"/>
    <w:rsid w:val="0073421C"/>
    <w:rsid w:val="00736713"/>
    <w:rsid w:val="00740810"/>
    <w:rsid w:val="00742C41"/>
    <w:rsid w:val="00745124"/>
    <w:rsid w:val="00746F54"/>
    <w:rsid w:val="007479B6"/>
    <w:rsid w:val="00752E80"/>
    <w:rsid w:val="007559EB"/>
    <w:rsid w:val="0076101D"/>
    <w:rsid w:val="007619ED"/>
    <w:rsid w:val="0076207F"/>
    <w:rsid w:val="00767C0E"/>
    <w:rsid w:val="0077108D"/>
    <w:rsid w:val="00772933"/>
    <w:rsid w:val="00777DAF"/>
    <w:rsid w:val="00780578"/>
    <w:rsid w:val="0078137E"/>
    <w:rsid w:val="0078166F"/>
    <w:rsid w:val="0078194E"/>
    <w:rsid w:val="00786A25"/>
    <w:rsid w:val="007904C3"/>
    <w:rsid w:val="00793746"/>
    <w:rsid w:val="007960F6"/>
    <w:rsid w:val="007965DC"/>
    <w:rsid w:val="007A2EEF"/>
    <w:rsid w:val="007A34B2"/>
    <w:rsid w:val="007A4F9C"/>
    <w:rsid w:val="007B60F0"/>
    <w:rsid w:val="007C44D7"/>
    <w:rsid w:val="007C72B2"/>
    <w:rsid w:val="007C7532"/>
    <w:rsid w:val="007D47C1"/>
    <w:rsid w:val="007D7688"/>
    <w:rsid w:val="007E2016"/>
    <w:rsid w:val="007F58E9"/>
    <w:rsid w:val="007F594E"/>
    <w:rsid w:val="007F714D"/>
    <w:rsid w:val="00805041"/>
    <w:rsid w:val="00806420"/>
    <w:rsid w:val="008100A6"/>
    <w:rsid w:val="0082552D"/>
    <w:rsid w:val="008258B4"/>
    <w:rsid w:val="00827C9D"/>
    <w:rsid w:val="00830B60"/>
    <w:rsid w:val="00830C02"/>
    <w:rsid w:val="00831720"/>
    <w:rsid w:val="00833784"/>
    <w:rsid w:val="00835268"/>
    <w:rsid w:val="0083582D"/>
    <w:rsid w:val="00847B1C"/>
    <w:rsid w:val="008507C6"/>
    <w:rsid w:val="008562C9"/>
    <w:rsid w:val="00856FB3"/>
    <w:rsid w:val="00862095"/>
    <w:rsid w:val="00864D92"/>
    <w:rsid w:val="00867E91"/>
    <w:rsid w:val="00870FA0"/>
    <w:rsid w:val="00874D45"/>
    <w:rsid w:val="0087548B"/>
    <w:rsid w:val="0088371D"/>
    <w:rsid w:val="00883F45"/>
    <w:rsid w:val="0088595E"/>
    <w:rsid w:val="00887212"/>
    <w:rsid w:val="00891354"/>
    <w:rsid w:val="008939EE"/>
    <w:rsid w:val="00894346"/>
    <w:rsid w:val="00897E0E"/>
    <w:rsid w:val="008A5670"/>
    <w:rsid w:val="008A7AA1"/>
    <w:rsid w:val="008B08A9"/>
    <w:rsid w:val="008B0DC4"/>
    <w:rsid w:val="008B1DA0"/>
    <w:rsid w:val="008B2714"/>
    <w:rsid w:val="008B6E58"/>
    <w:rsid w:val="008B708D"/>
    <w:rsid w:val="008B72B7"/>
    <w:rsid w:val="008C09CC"/>
    <w:rsid w:val="008C1213"/>
    <w:rsid w:val="008C2FDB"/>
    <w:rsid w:val="008C71B7"/>
    <w:rsid w:val="008D2A2E"/>
    <w:rsid w:val="008D4952"/>
    <w:rsid w:val="008D5C22"/>
    <w:rsid w:val="008E33E2"/>
    <w:rsid w:val="008E55DB"/>
    <w:rsid w:val="008E6813"/>
    <w:rsid w:val="008F04B3"/>
    <w:rsid w:val="008F0AA7"/>
    <w:rsid w:val="008F22F8"/>
    <w:rsid w:val="008F2E8D"/>
    <w:rsid w:val="008F58B2"/>
    <w:rsid w:val="008F5D29"/>
    <w:rsid w:val="0090236B"/>
    <w:rsid w:val="00905AAF"/>
    <w:rsid w:val="00907BD1"/>
    <w:rsid w:val="009101F1"/>
    <w:rsid w:val="009108FC"/>
    <w:rsid w:val="00912285"/>
    <w:rsid w:val="00914EB7"/>
    <w:rsid w:val="009152E7"/>
    <w:rsid w:val="009164A9"/>
    <w:rsid w:val="00916F0F"/>
    <w:rsid w:val="00924622"/>
    <w:rsid w:val="0092503A"/>
    <w:rsid w:val="0093649D"/>
    <w:rsid w:val="00940CE0"/>
    <w:rsid w:val="00941766"/>
    <w:rsid w:val="00941E71"/>
    <w:rsid w:val="00944F92"/>
    <w:rsid w:val="00945DFE"/>
    <w:rsid w:val="00945F37"/>
    <w:rsid w:val="009467FB"/>
    <w:rsid w:val="00947903"/>
    <w:rsid w:val="009566E2"/>
    <w:rsid w:val="00957F4F"/>
    <w:rsid w:val="00962064"/>
    <w:rsid w:val="00962CEA"/>
    <w:rsid w:val="00965302"/>
    <w:rsid w:val="009657E8"/>
    <w:rsid w:val="00971883"/>
    <w:rsid w:val="00971CDA"/>
    <w:rsid w:val="0097604D"/>
    <w:rsid w:val="00980673"/>
    <w:rsid w:val="0098138F"/>
    <w:rsid w:val="009848D8"/>
    <w:rsid w:val="009862EA"/>
    <w:rsid w:val="009865C3"/>
    <w:rsid w:val="0099307E"/>
    <w:rsid w:val="00994806"/>
    <w:rsid w:val="00996553"/>
    <w:rsid w:val="009A05EA"/>
    <w:rsid w:val="009A0750"/>
    <w:rsid w:val="009A29C2"/>
    <w:rsid w:val="009A6648"/>
    <w:rsid w:val="009B05CD"/>
    <w:rsid w:val="009B4105"/>
    <w:rsid w:val="009B4792"/>
    <w:rsid w:val="009C0895"/>
    <w:rsid w:val="009C0C5F"/>
    <w:rsid w:val="009C2200"/>
    <w:rsid w:val="009C6174"/>
    <w:rsid w:val="009D2BD1"/>
    <w:rsid w:val="009D3483"/>
    <w:rsid w:val="009D3E32"/>
    <w:rsid w:val="009D5569"/>
    <w:rsid w:val="009D6F3E"/>
    <w:rsid w:val="009E27CC"/>
    <w:rsid w:val="009E377A"/>
    <w:rsid w:val="009E38B6"/>
    <w:rsid w:val="009E43C7"/>
    <w:rsid w:val="009E48E1"/>
    <w:rsid w:val="009E6397"/>
    <w:rsid w:val="009E6D90"/>
    <w:rsid w:val="009E7E0F"/>
    <w:rsid w:val="009F2B3F"/>
    <w:rsid w:val="009F6F08"/>
    <w:rsid w:val="00A0549D"/>
    <w:rsid w:val="00A059C4"/>
    <w:rsid w:val="00A06F9B"/>
    <w:rsid w:val="00A07C6D"/>
    <w:rsid w:val="00A1161F"/>
    <w:rsid w:val="00A134C8"/>
    <w:rsid w:val="00A14104"/>
    <w:rsid w:val="00A14486"/>
    <w:rsid w:val="00A1777B"/>
    <w:rsid w:val="00A21579"/>
    <w:rsid w:val="00A21F85"/>
    <w:rsid w:val="00A220D8"/>
    <w:rsid w:val="00A25145"/>
    <w:rsid w:val="00A31CEF"/>
    <w:rsid w:val="00A330AF"/>
    <w:rsid w:val="00A35292"/>
    <w:rsid w:val="00A411C4"/>
    <w:rsid w:val="00A41D2D"/>
    <w:rsid w:val="00A435C0"/>
    <w:rsid w:val="00A45D4E"/>
    <w:rsid w:val="00A47D72"/>
    <w:rsid w:val="00A5209C"/>
    <w:rsid w:val="00A525C2"/>
    <w:rsid w:val="00A556B4"/>
    <w:rsid w:val="00A55BAD"/>
    <w:rsid w:val="00A566B8"/>
    <w:rsid w:val="00A6108E"/>
    <w:rsid w:val="00A61998"/>
    <w:rsid w:val="00A62897"/>
    <w:rsid w:val="00A63D4D"/>
    <w:rsid w:val="00A674C8"/>
    <w:rsid w:val="00A71C4D"/>
    <w:rsid w:val="00A76291"/>
    <w:rsid w:val="00A76B0F"/>
    <w:rsid w:val="00A77BD8"/>
    <w:rsid w:val="00A831E4"/>
    <w:rsid w:val="00A840BD"/>
    <w:rsid w:val="00A86786"/>
    <w:rsid w:val="00A905DF"/>
    <w:rsid w:val="00A916DA"/>
    <w:rsid w:val="00A9227A"/>
    <w:rsid w:val="00AA40D1"/>
    <w:rsid w:val="00AA7405"/>
    <w:rsid w:val="00AB1D83"/>
    <w:rsid w:val="00AB54D2"/>
    <w:rsid w:val="00AB6277"/>
    <w:rsid w:val="00AB7F44"/>
    <w:rsid w:val="00AC47A6"/>
    <w:rsid w:val="00AC64B9"/>
    <w:rsid w:val="00AD0A50"/>
    <w:rsid w:val="00AD69BA"/>
    <w:rsid w:val="00AD7643"/>
    <w:rsid w:val="00AE34A1"/>
    <w:rsid w:val="00AE495D"/>
    <w:rsid w:val="00AF23A7"/>
    <w:rsid w:val="00AF5913"/>
    <w:rsid w:val="00AF5A89"/>
    <w:rsid w:val="00AF5B95"/>
    <w:rsid w:val="00AF61C7"/>
    <w:rsid w:val="00B05E90"/>
    <w:rsid w:val="00B1149B"/>
    <w:rsid w:val="00B16236"/>
    <w:rsid w:val="00B20913"/>
    <w:rsid w:val="00B225D4"/>
    <w:rsid w:val="00B22803"/>
    <w:rsid w:val="00B24A63"/>
    <w:rsid w:val="00B2574A"/>
    <w:rsid w:val="00B27002"/>
    <w:rsid w:val="00B270F6"/>
    <w:rsid w:val="00B272D0"/>
    <w:rsid w:val="00B30B8E"/>
    <w:rsid w:val="00B34F27"/>
    <w:rsid w:val="00B40F7C"/>
    <w:rsid w:val="00B42117"/>
    <w:rsid w:val="00B429B5"/>
    <w:rsid w:val="00B45DA1"/>
    <w:rsid w:val="00B46F3D"/>
    <w:rsid w:val="00B510DD"/>
    <w:rsid w:val="00B54E43"/>
    <w:rsid w:val="00B55139"/>
    <w:rsid w:val="00B635D7"/>
    <w:rsid w:val="00B64C31"/>
    <w:rsid w:val="00B64ECC"/>
    <w:rsid w:val="00B72B91"/>
    <w:rsid w:val="00B76D9F"/>
    <w:rsid w:val="00B77A82"/>
    <w:rsid w:val="00B8381C"/>
    <w:rsid w:val="00B83832"/>
    <w:rsid w:val="00B83913"/>
    <w:rsid w:val="00B84906"/>
    <w:rsid w:val="00B84945"/>
    <w:rsid w:val="00B91F69"/>
    <w:rsid w:val="00BB0710"/>
    <w:rsid w:val="00BB2F69"/>
    <w:rsid w:val="00BB4095"/>
    <w:rsid w:val="00BB53D9"/>
    <w:rsid w:val="00BB632E"/>
    <w:rsid w:val="00BC3B63"/>
    <w:rsid w:val="00BD7196"/>
    <w:rsid w:val="00BE086B"/>
    <w:rsid w:val="00BE25DC"/>
    <w:rsid w:val="00BE2847"/>
    <w:rsid w:val="00BE5A01"/>
    <w:rsid w:val="00BE7E98"/>
    <w:rsid w:val="00BF0608"/>
    <w:rsid w:val="00BF3265"/>
    <w:rsid w:val="00BF36DB"/>
    <w:rsid w:val="00BF74F3"/>
    <w:rsid w:val="00C00B8C"/>
    <w:rsid w:val="00C01D8D"/>
    <w:rsid w:val="00C0444E"/>
    <w:rsid w:val="00C04E5D"/>
    <w:rsid w:val="00C06D9A"/>
    <w:rsid w:val="00C0763E"/>
    <w:rsid w:val="00C146E6"/>
    <w:rsid w:val="00C1517B"/>
    <w:rsid w:val="00C16440"/>
    <w:rsid w:val="00C16564"/>
    <w:rsid w:val="00C1762C"/>
    <w:rsid w:val="00C21D3B"/>
    <w:rsid w:val="00C250BA"/>
    <w:rsid w:val="00C354A7"/>
    <w:rsid w:val="00C355A9"/>
    <w:rsid w:val="00C44C38"/>
    <w:rsid w:val="00C45CA1"/>
    <w:rsid w:val="00C47B33"/>
    <w:rsid w:val="00C50504"/>
    <w:rsid w:val="00C5058B"/>
    <w:rsid w:val="00C52A74"/>
    <w:rsid w:val="00C53EAF"/>
    <w:rsid w:val="00C54700"/>
    <w:rsid w:val="00C56253"/>
    <w:rsid w:val="00C565AB"/>
    <w:rsid w:val="00C56C38"/>
    <w:rsid w:val="00C57D4D"/>
    <w:rsid w:val="00C618F5"/>
    <w:rsid w:val="00C61A64"/>
    <w:rsid w:val="00C75C53"/>
    <w:rsid w:val="00C760C1"/>
    <w:rsid w:val="00C76AF7"/>
    <w:rsid w:val="00C80A58"/>
    <w:rsid w:val="00C85237"/>
    <w:rsid w:val="00C9279F"/>
    <w:rsid w:val="00C92B12"/>
    <w:rsid w:val="00CA082A"/>
    <w:rsid w:val="00CA1237"/>
    <w:rsid w:val="00CA160D"/>
    <w:rsid w:val="00CA253F"/>
    <w:rsid w:val="00CA5938"/>
    <w:rsid w:val="00CA77D3"/>
    <w:rsid w:val="00CB03C6"/>
    <w:rsid w:val="00CC0E95"/>
    <w:rsid w:val="00CC1047"/>
    <w:rsid w:val="00CC6438"/>
    <w:rsid w:val="00CC69D9"/>
    <w:rsid w:val="00CE1472"/>
    <w:rsid w:val="00CE449E"/>
    <w:rsid w:val="00CE5431"/>
    <w:rsid w:val="00CE7D6C"/>
    <w:rsid w:val="00D008DC"/>
    <w:rsid w:val="00D01C76"/>
    <w:rsid w:val="00D01F50"/>
    <w:rsid w:val="00D02846"/>
    <w:rsid w:val="00D07478"/>
    <w:rsid w:val="00D13829"/>
    <w:rsid w:val="00D146CC"/>
    <w:rsid w:val="00D16EB6"/>
    <w:rsid w:val="00D17EAC"/>
    <w:rsid w:val="00D20755"/>
    <w:rsid w:val="00D24385"/>
    <w:rsid w:val="00D25057"/>
    <w:rsid w:val="00D25D16"/>
    <w:rsid w:val="00D30313"/>
    <w:rsid w:val="00D31393"/>
    <w:rsid w:val="00D3197E"/>
    <w:rsid w:val="00D40E97"/>
    <w:rsid w:val="00D43516"/>
    <w:rsid w:val="00D449E4"/>
    <w:rsid w:val="00D45648"/>
    <w:rsid w:val="00D45C87"/>
    <w:rsid w:val="00D47235"/>
    <w:rsid w:val="00D507C7"/>
    <w:rsid w:val="00D51639"/>
    <w:rsid w:val="00D53D62"/>
    <w:rsid w:val="00D54A35"/>
    <w:rsid w:val="00D62CD6"/>
    <w:rsid w:val="00D62D96"/>
    <w:rsid w:val="00D70243"/>
    <w:rsid w:val="00D70C82"/>
    <w:rsid w:val="00D7154E"/>
    <w:rsid w:val="00D72854"/>
    <w:rsid w:val="00D75141"/>
    <w:rsid w:val="00D7620F"/>
    <w:rsid w:val="00D81CD1"/>
    <w:rsid w:val="00D8347B"/>
    <w:rsid w:val="00D935B3"/>
    <w:rsid w:val="00D943E0"/>
    <w:rsid w:val="00D958CE"/>
    <w:rsid w:val="00D95EBF"/>
    <w:rsid w:val="00DA4718"/>
    <w:rsid w:val="00DA5590"/>
    <w:rsid w:val="00DA60C4"/>
    <w:rsid w:val="00DA7E3F"/>
    <w:rsid w:val="00DB15F6"/>
    <w:rsid w:val="00DB28A4"/>
    <w:rsid w:val="00DB2B0A"/>
    <w:rsid w:val="00DB39F3"/>
    <w:rsid w:val="00DB50BF"/>
    <w:rsid w:val="00DB54B5"/>
    <w:rsid w:val="00DB6EAE"/>
    <w:rsid w:val="00DC15D1"/>
    <w:rsid w:val="00DC5B9A"/>
    <w:rsid w:val="00DC6F54"/>
    <w:rsid w:val="00DD2049"/>
    <w:rsid w:val="00DD4EBF"/>
    <w:rsid w:val="00DD5DAC"/>
    <w:rsid w:val="00DE19C9"/>
    <w:rsid w:val="00DE2B8E"/>
    <w:rsid w:val="00DE33F4"/>
    <w:rsid w:val="00DF0AC8"/>
    <w:rsid w:val="00DF1EE9"/>
    <w:rsid w:val="00DF2062"/>
    <w:rsid w:val="00DF7AE9"/>
    <w:rsid w:val="00E002D1"/>
    <w:rsid w:val="00E036C1"/>
    <w:rsid w:val="00E03841"/>
    <w:rsid w:val="00E03A2F"/>
    <w:rsid w:val="00E10B20"/>
    <w:rsid w:val="00E1289A"/>
    <w:rsid w:val="00E1290C"/>
    <w:rsid w:val="00E2422F"/>
    <w:rsid w:val="00E25234"/>
    <w:rsid w:val="00E2608B"/>
    <w:rsid w:val="00E26CC6"/>
    <w:rsid w:val="00E31EC0"/>
    <w:rsid w:val="00E3519D"/>
    <w:rsid w:val="00E36C14"/>
    <w:rsid w:val="00E42C85"/>
    <w:rsid w:val="00E431D6"/>
    <w:rsid w:val="00E437D1"/>
    <w:rsid w:val="00E4422D"/>
    <w:rsid w:val="00E44FD7"/>
    <w:rsid w:val="00E52D43"/>
    <w:rsid w:val="00E55DF2"/>
    <w:rsid w:val="00E56E47"/>
    <w:rsid w:val="00E73DEA"/>
    <w:rsid w:val="00E77E38"/>
    <w:rsid w:val="00E8053C"/>
    <w:rsid w:val="00E81A82"/>
    <w:rsid w:val="00E8273D"/>
    <w:rsid w:val="00E844A7"/>
    <w:rsid w:val="00E848E9"/>
    <w:rsid w:val="00E85968"/>
    <w:rsid w:val="00E86199"/>
    <w:rsid w:val="00E9435E"/>
    <w:rsid w:val="00E966CD"/>
    <w:rsid w:val="00E97697"/>
    <w:rsid w:val="00E97C76"/>
    <w:rsid w:val="00EA09F9"/>
    <w:rsid w:val="00EB1151"/>
    <w:rsid w:val="00EB37F5"/>
    <w:rsid w:val="00EC191E"/>
    <w:rsid w:val="00EC28D1"/>
    <w:rsid w:val="00EC67B5"/>
    <w:rsid w:val="00EC7D39"/>
    <w:rsid w:val="00ED1402"/>
    <w:rsid w:val="00ED38FF"/>
    <w:rsid w:val="00ED7B13"/>
    <w:rsid w:val="00EE038A"/>
    <w:rsid w:val="00EE0F42"/>
    <w:rsid w:val="00EE123A"/>
    <w:rsid w:val="00EE19AA"/>
    <w:rsid w:val="00EE2E6D"/>
    <w:rsid w:val="00EE3483"/>
    <w:rsid w:val="00EE4FDC"/>
    <w:rsid w:val="00EE70FF"/>
    <w:rsid w:val="00EF56C1"/>
    <w:rsid w:val="00F018F2"/>
    <w:rsid w:val="00F01D5B"/>
    <w:rsid w:val="00F11CCA"/>
    <w:rsid w:val="00F12E18"/>
    <w:rsid w:val="00F16131"/>
    <w:rsid w:val="00F161BC"/>
    <w:rsid w:val="00F30CFA"/>
    <w:rsid w:val="00F33A8F"/>
    <w:rsid w:val="00F3504B"/>
    <w:rsid w:val="00F36B47"/>
    <w:rsid w:val="00F420E7"/>
    <w:rsid w:val="00F4715E"/>
    <w:rsid w:val="00F51AF0"/>
    <w:rsid w:val="00F53AEC"/>
    <w:rsid w:val="00F53C2D"/>
    <w:rsid w:val="00F605EA"/>
    <w:rsid w:val="00F6122A"/>
    <w:rsid w:val="00F616C3"/>
    <w:rsid w:val="00F627F8"/>
    <w:rsid w:val="00F67B49"/>
    <w:rsid w:val="00F70535"/>
    <w:rsid w:val="00F71217"/>
    <w:rsid w:val="00F753E6"/>
    <w:rsid w:val="00F75F8B"/>
    <w:rsid w:val="00F84D72"/>
    <w:rsid w:val="00F908D6"/>
    <w:rsid w:val="00F92A67"/>
    <w:rsid w:val="00F93E70"/>
    <w:rsid w:val="00F96B17"/>
    <w:rsid w:val="00F977D3"/>
    <w:rsid w:val="00FA0226"/>
    <w:rsid w:val="00FA1E1C"/>
    <w:rsid w:val="00FA2B16"/>
    <w:rsid w:val="00FA30E6"/>
    <w:rsid w:val="00FA4819"/>
    <w:rsid w:val="00FA4EB2"/>
    <w:rsid w:val="00FA53EF"/>
    <w:rsid w:val="00FA5539"/>
    <w:rsid w:val="00FA59B2"/>
    <w:rsid w:val="00FB0D39"/>
    <w:rsid w:val="00FB40B8"/>
    <w:rsid w:val="00FB54A7"/>
    <w:rsid w:val="00FB62C3"/>
    <w:rsid w:val="00FC3D9C"/>
    <w:rsid w:val="00FD2A68"/>
    <w:rsid w:val="00FE6B29"/>
    <w:rsid w:val="00FF0FB5"/>
    <w:rsid w:val="00FF1E14"/>
    <w:rsid w:val="00FF233A"/>
    <w:rsid w:val="00FF58C9"/>
    <w:rsid w:val="00FF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E366"/>
  <w15:docId w15:val="{F7A24E5E-7FC1-4731-900A-1DBA1FDB4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E0E"/>
  </w:style>
  <w:style w:type="paragraph" w:styleId="Nagwek2">
    <w:name w:val="heading 2"/>
    <w:basedOn w:val="Normalny"/>
    <w:link w:val="Nagwek2Znak"/>
    <w:uiPriority w:val="9"/>
    <w:qFormat/>
    <w:rsid w:val="0096206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62064"/>
    <w:rPr>
      <w:rFonts w:eastAsia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62064"/>
  </w:style>
  <w:style w:type="paragraph" w:styleId="Tekstdymka">
    <w:name w:val="Balloon Text"/>
    <w:basedOn w:val="Normalny"/>
    <w:link w:val="TekstdymkaZnak"/>
    <w:uiPriority w:val="99"/>
    <w:semiHidden/>
    <w:unhideWhenUsed/>
    <w:rsid w:val="00962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0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0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064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0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064"/>
    <w:rPr>
      <w:rFonts w:asciiTheme="minorHAnsi" w:hAnsiTheme="minorHAnsi"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2064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Pa11">
    <w:name w:val="Pa11"/>
    <w:basedOn w:val="Normalny"/>
    <w:next w:val="Normalny"/>
    <w:uiPriority w:val="99"/>
    <w:rsid w:val="00962064"/>
    <w:pPr>
      <w:autoSpaceDE w:val="0"/>
      <w:autoSpaceDN w:val="0"/>
      <w:adjustRightInd w:val="0"/>
      <w:spacing w:after="0" w:line="241" w:lineRule="atLeast"/>
    </w:pPr>
    <w:rPr>
      <w:rFonts w:ascii="Humanst521EU" w:hAnsi="Humanst521EU" w:cstheme="minorBidi"/>
    </w:rPr>
  </w:style>
  <w:style w:type="character" w:customStyle="1" w:styleId="A13">
    <w:name w:val="A13"/>
    <w:uiPriority w:val="99"/>
    <w:rsid w:val="00962064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962064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96206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pl-PL"/>
    </w:rPr>
  </w:style>
  <w:style w:type="paragraph" w:styleId="Bezodstpw">
    <w:name w:val="No Spacing"/>
    <w:uiPriority w:val="1"/>
    <w:qFormat/>
    <w:rsid w:val="00962064"/>
    <w:pPr>
      <w:widowControl w:val="0"/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962064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962064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962064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62064"/>
    <w:pPr>
      <w:spacing w:after="0" w:line="240" w:lineRule="auto"/>
    </w:pPr>
    <w:rPr>
      <w:rFonts w:eastAsia="Times New Roman"/>
      <w:sz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2064"/>
    <w:rPr>
      <w:rFonts w:eastAsia="Times New Roman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064"/>
    <w:pPr>
      <w:spacing w:after="120"/>
    </w:pPr>
    <w:rPr>
      <w:rFonts w:asciiTheme="minorHAnsi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2064"/>
    <w:rPr>
      <w:rFonts w:asciiTheme="minorHAnsi" w:hAnsiTheme="minorHAnsi" w:cstheme="minorBidi"/>
      <w:sz w:val="22"/>
      <w:szCs w:val="22"/>
    </w:rPr>
  </w:style>
  <w:style w:type="paragraph" w:customStyle="1" w:styleId="Tabelaszerokalistapunktowana">
    <w:name w:val="Tabela szeroka lista punktowana"/>
    <w:basedOn w:val="Tekstpodstawowy"/>
    <w:qFormat/>
    <w:rsid w:val="00962064"/>
    <w:pPr>
      <w:numPr>
        <w:numId w:val="1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0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2064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B2574A"/>
  </w:style>
  <w:style w:type="table" w:styleId="Tabela-Siatka">
    <w:name w:val="Table Grid"/>
    <w:basedOn w:val="Standardowy"/>
    <w:uiPriority w:val="59"/>
    <w:rsid w:val="00B2574A"/>
    <w:pPr>
      <w:spacing w:after="0" w:line="240" w:lineRule="auto"/>
    </w:pPr>
    <w:rPr>
      <w:rFonts w:ascii="Calibri" w:eastAsia="Calibri" w:hAnsi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B2574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B53D9"/>
    <w:pPr>
      <w:spacing w:before="100" w:beforeAutospacing="1" w:after="100" w:afterAutospacing="1" w:line="240" w:lineRule="auto"/>
    </w:pPr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4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2379">
          <w:marLeft w:val="-50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62153">
          <w:marLeft w:val="-50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5B067B-7275-4113-8F84-3DB2395631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CD981B-AA5B-47D0-9131-83DA6456A5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ADE2A8-412E-4FEC-9266-C935BCA4938B}">
  <ds:schemaRefs>
    <ds:schemaRef ds:uri="http://schemas.microsoft.com/office/2006/metadata/properties"/>
    <ds:schemaRef ds:uri="http://schemas.microsoft.com/office/infopath/2007/PartnerControls"/>
    <ds:schemaRef ds:uri="22ef3f27-259c-40f1-85cd-55633543ae93"/>
  </ds:schemaRefs>
</ds:datastoreItem>
</file>

<file path=customXml/itemProps4.xml><?xml version="1.0" encoding="utf-8"?>
<ds:datastoreItem xmlns:ds="http://schemas.openxmlformats.org/officeDocument/2006/customXml" ds:itemID="{DB8876A6-B28D-4AA8-B9A0-22496C4357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16612</Words>
  <Characters>99677</Characters>
  <Application>Microsoft Office Word</Application>
  <DocSecurity>0</DocSecurity>
  <Lines>830</Lines>
  <Paragraphs>232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Śniegocki</dc:creator>
  <cp:lastModifiedBy>Grzegorz Grzywinski</cp:lastModifiedBy>
  <cp:revision>8</cp:revision>
  <dcterms:created xsi:type="dcterms:W3CDTF">2025-07-07T08:40:00Z</dcterms:created>
  <dcterms:modified xsi:type="dcterms:W3CDTF">2025-07-17T09:48:00Z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